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61B" w:rsidRPr="00C47D0F" w:rsidRDefault="00815E7F" w:rsidP="00B7361B">
      <w:pPr>
        <w:pStyle w:val="Prosttext"/>
        <w:jc w:val="center"/>
        <w:rPr>
          <w:rFonts w:ascii="Arial" w:hAnsi="Arial" w:cs="Arial"/>
          <w:b/>
          <w:sz w:val="32"/>
          <w:szCs w:val="32"/>
        </w:rPr>
      </w:pPr>
      <w:r w:rsidRPr="00815E7F">
        <w:rPr>
          <w:rFonts w:ascii="Arial" w:hAnsi="Arial" w:cs="Arial"/>
          <w:b/>
          <w:sz w:val="32"/>
          <w:szCs w:val="32"/>
        </w:rPr>
        <w:t>SMLOUVA O DÍLO</w:t>
      </w:r>
    </w:p>
    <w:p w:rsidR="00F8187B" w:rsidRPr="00C47D0F" w:rsidRDefault="00F8187B" w:rsidP="00F8187B">
      <w:pPr>
        <w:pStyle w:val="Prosttext"/>
        <w:jc w:val="center"/>
        <w:rPr>
          <w:rFonts w:ascii="Arial" w:hAnsi="Arial" w:cs="Arial"/>
          <w:color w:val="FF0000"/>
          <w:sz w:val="28"/>
          <w:szCs w:val="28"/>
        </w:rPr>
      </w:pPr>
    </w:p>
    <w:p w:rsidR="00C47D0F" w:rsidRDefault="00815E7F" w:rsidP="008A71C3">
      <w:pPr>
        <w:pStyle w:val="Prosttext"/>
        <w:jc w:val="center"/>
        <w:rPr>
          <w:rFonts w:ascii="Arial" w:hAnsi="Arial" w:cs="Arial"/>
        </w:rPr>
      </w:pPr>
      <w:r w:rsidRPr="00815E7F">
        <w:rPr>
          <w:rFonts w:ascii="Arial" w:hAnsi="Arial" w:cs="Arial"/>
        </w:rPr>
        <w:t>dle § 2586 a násl. zákona č. 89/2012 Sb., občanského zákoníku</w:t>
      </w:r>
      <w:ins w:id="0" w:author="Jindřich Štěpánek" w:date="2022-02-17T08:30:00Z">
        <w:r w:rsidR="00997CA5">
          <w:rPr>
            <w:rFonts w:ascii="Arial" w:hAnsi="Arial" w:cs="Arial"/>
          </w:rPr>
          <w:t xml:space="preserve"> </w:t>
        </w:r>
      </w:ins>
      <w:r w:rsidRPr="00815E7F">
        <w:rPr>
          <w:rFonts w:ascii="Arial" w:hAnsi="Arial" w:cs="Arial"/>
        </w:rPr>
        <w:t>na realizaci stavby</w:t>
      </w:r>
    </w:p>
    <w:p w:rsidR="00C47D0F" w:rsidRDefault="00C47D0F" w:rsidP="008A71C3">
      <w:pPr>
        <w:pStyle w:val="Prosttext"/>
        <w:jc w:val="center"/>
        <w:rPr>
          <w:rFonts w:ascii="Arial" w:hAnsi="Arial" w:cs="Arial"/>
        </w:rPr>
      </w:pPr>
    </w:p>
    <w:p w:rsidR="00C47D0F" w:rsidRDefault="00C47D0F" w:rsidP="008A71C3">
      <w:pPr>
        <w:pStyle w:val="Prosttext"/>
        <w:jc w:val="center"/>
        <w:rPr>
          <w:rFonts w:ascii="Arial" w:hAnsi="Arial" w:cs="Arial"/>
        </w:rPr>
      </w:pPr>
    </w:p>
    <w:p w:rsidR="00C47D0F" w:rsidRPr="00C47D0F" w:rsidRDefault="00C47D0F" w:rsidP="008A71C3">
      <w:pPr>
        <w:pStyle w:val="Prosttext"/>
        <w:jc w:val="center"/>
        <w:rPr>
          <w:rFonts w:ascii="Arial" w:hAnsi="Arial" w:cs="Arial"/>
        </w:rPr>
      </w:pPr>
    </w:p>
    <w:p w:rsidR="006E4871" w:rsidRPr="00C47D0F" w:rsidRDefault="00815E7F" w:rsidP="008A71C3">
      <w:pPr>
        <w:pStyle w:val="Prosttext"/>
        <w:jc w:val="center"/>
        <w:rPr>
          <w:rFonts w:ascii="Arial" w:hAnsi="Arial" w:cs="Arial"/>
          <w:sz w:val="28"/>
          <w:szCs w:val="28"/>
        </w:rPr>
      </w:pPr>
      <w:r w:rsidRPr="00815E7F">
        <w:rPr>
          <w:rFonts w:ascii="Arial" w:hAnsi="Arial" w:cs="Arial"/>
          <w:sz w:val="28"/>
          <w:szCs w:val="28"/>
        </w:rPr>
        <w:t>„</w:t>
      </w:r>
      <w:r w:rsidRPr="00815E7F">
        <w:rPr>
          <w:rFonts w:ascii="Arial" w:hAnsi="Arial" w:cs="Arial"/>
          <w:b/>
          <w:sz w:val="28"/>
          <w:szCs w:val="28"/>
        </w:rPr>
        <w:t>Sušice - stavební úpravy kanalizace a vodovodu v ul. 5. května, Smetanova, Studentská - SO01, SO11, DSO21.1.“</w:t>
      </w:r>
    </w:p>
    <w:p w:rsidR="00B7361B" w:rsidRDefault="00B7361B" w:rsidP="00B7361B">
      <w:pPr>
        <w:pStyle w:val="Prosttext"/>
        <w:rPr>
          <w:rFonts w:ascii="Arial" w:hAnsi="Arial" w:cs="Arial"/>
          <w:sz w:val="24"/>
          <w:szCs w:val="24"/>
        </w:rPr>
      </w:pPr>
    </w:p>
    <w:p w:rsidR="00C47D0F" w:rsidRDefault="00C47D0F" w:rsidP="00B7361B">
      <w:pPr>
        <w:pStyle w:val="Prosttext"/>
        <w:rPr>
          <w:rFonts w:ascii="Arial" w:hAnsi="Arial" w:cs="Arial"/>
          <w:sz w:val="24"/>
          <w:szCs w:val="24"/>
        </w:rPr>
      </w:pPr>
    </w:p>
    <w:p w:rsidR="00C47D0F" w:rsidRPr="00C47D0F" w:rsidRDefault="00C47D0F" w:rsidP="00B7361B">
      <w:pPr>
        <w:pStyle w:val="Prosttext"/>
        <w:rPr>
          <w:rFonts w:ascii="Arial" w:hAnsi="Arial" w:cs="Arial"/>
          <w:sz w:val="24"/>
          <w:szCs w:val="24"/>
        </w:rPr>
      </w:pPr>
    </w:p>
    <w:p w:rsidR="002F23CC" w:rsidRPr="00C47D0F" w:rsidRDefault="00815E7F" w:rsidP="002F23CC">
      <w:pPr>
        <w:pStyle w:val="Prosttext"/>
        <w:numPr>
          <w:ilvl w:val="0"/>
          <w:numId w:val="11"/>
        </w:numPr>
        <w:spacing w:before="120"/>
        <w:ind w:left="703" w:hanging="703"/>
        <w:rPr>
          <w:rFonts w:ascii="Arial" w:hAnsi="Arial" w:cs="Arial"/>
        </w:rPr>
      </w:pPr>
      <w:r w:rsidRPr="00815E7F">
        <w:rPr>
          <w:rFonts w:ascii="Arial" w:hAnsi="Arial" w:cs="Arial"/>
          <w:b/>
        </w:rPr>
        <w:t>Objednatel:</w:t>
      </w:r>
      <w:r w:rsidRPr="00815E7F">
        <w:rPr>
          <w:rFonts w:ascii="Arial" w:hAnsi="Arial" w:cs="Arial"/>
          <w:b/>
        </w:rPr>
        <w:tab/>
      </w:r>
      <w:r w:rsidRPr="00815E7F">
        <w:rPr>
          <w:rFonts w:ascii="Arial" w:hAnsi="Arial" w:cs="Arial"/>
        </w:rPr>
        <w:tab/>
      </w:r>
      <w:r w:rsidRPr="00815E7F">
        <w:rPr>
          <w:rFonts w:ascii="Arial" w:hAnsi="Arial" w:cs="Arial"/>
        </w:rPr>
        <w:tab/>
      </w:r>
      <w:r w:rsidRPr="00815E7F">
        <w:rPr>
          <w:rFonts w:ascii="Arial" w:hAnsi="Arial" w:cs="Arial"/>
          <w:bCs/>
        </w:rPr>
        <w:t>Město Sušice, Náměstí Svobody 138, 342 01 Sušice</w:t>
      </w:r>
    </w:p>
    <w:p w:rsidR="002F23CC" w:rsidRPr="00C47D0F" w:rsidRDefault="00815E7F" w:rsidP="002F23CC">
      <w:pPr>
        <w:pStyle w:val="Prosttext"/>
        <w:ind w:left="708" w:firstLine="708"/>
        <w:rPr>
          <w:rFonts w:ascii="Arial" w:hAnsi="Arial" w:cs="Arial"/>
        </w:rPr>
      </w:pPr>
      <w:r w:rsidRPr="00815E7F">
        <w:rPr>
          <w:rFonts w:ascii="Arial" w:hAnsi="Arial" w:cs="Arial"/>
        </w:rPr>
        <w:t xml:space="preserve">zastoupený: </w:t>
      </w:r>
      <w:r w:rsidRPr="00815E7F">
        <w:rPr>
          <w:rFonts w:ascii="Arial" w:hAnsi="Arial" w:cs="Arial"/>
        </w:rPr>
        <w:tab/>
      </w:r>
      <w:r w:rsidRPr="00815E7F">
        <w:rPr>
          <w:rFonts w:ascii="Arial" w:hAnsi="Arial" w:cs="Arial"/>
        </w:rPr>
        <w:tab/>
      </w:r>
      <w:r w:rsidRPr="00815E7F">
        <w:rPr>
          <w:rFonts w:ascii="Arial" w:hAnsi="Arial" w:cs="Arial"/>
          <w:bCs/>
        </w:rPr>
        <w:t>Bc. Petrem Mottlem, starostou města</w:t>
      </w:r>
    </w:p>
    <w:p w:rsidR="002F23CC" w:rsidRPr="00C47D0F" w:rsidRDefault="00815E7F" w:rsidP="002F23CC">
      <w:pPr>
        <w:pStyle w:val="Prosttext"/>
        <w:ind w:left="708" w:firstLine="708"/>
        <w:rPr>
          <w:rFonts w:ascii="Arial" w:hAnsi="Arial" w:cs="Arial"/>
        </w:rPr>
      </w:pPr>
      <w:r w:rsidRPr="00815E7F">
        <w:rPr>
          <w:rFonts w:ascii="Arial" w:hAnsi="Arial" w:cs="Arial"/>
        </w:rPr>
        <w:t>IČO:</w:t>
      </w:r>
      <w:r w:rsidRPr="00815E7F">
        <w:rPr>
          <w:rFonts w:ascii="Arial" w:hAnsi="Arial" w:cs="Arial"/>
        </w:rPr>
        <w:tab/>
      </w:r>
      <w:r w:rsidRPr="00815E7F">
        <w:rPr>
          <w:rFonts w:ascii="Arial" w:hAnsi="Arial" w:cs="Arial"/>
        </w:rPr>
        <w:tab/>
      </w:r>
      <w:r w:rsidRPr="00815E7F">
        <w:rPr>
          <w:rFonts w:ascii="Arial" w:hAnsi="Arial" w:cs="Arial"/>
        </w:rPr>
        <w:tab/>
        <w:t>00256129</w:t>
      </w:r>
    </w:p>
    <w:p w:rsidR="002F23CC" w:rsidRPr="00C47D0F" w:rsidRDefault="00815E7F" w:rsidP="002F23CC">
      <w:pPr>
        <w:pStyle w:val="Prosttext"/>
        <w:ind w:left="708" w:firstLine="708"/>
        <w:rPr>
          <w:rFonts w:ascii="Arial" w:hAnsi="Arial" w:cs="Arial"/>
        </w:rPr>
      </w:pPr>
      <w:r w:rsidRPr="00815E7F">
        <w:rPr>
          <w:rFonts w:ascii="Arial" w:hAnsi="Arial" w:cs="Arial"/>
        </w:rPr>
        <w:t>DIČ:</w:t>
      </w:r>
      <w:r w:rsidRPr="00815E7F">
        <w:rPr>
          <w:rFonts w:ascii="Arial" w:hAnsi="Arial" w:cs="Arial"/>
        </w:rPr>
        <w:tab/>
      </w:r>
      <w:r w:rsidRPr="00815E7F">
        <w:rPr>
          <w:rFonts w:ascii="Arial" w:hAnsi="Arial" w:cs="Arial"/>
        </w:rPr>
        <w:tab/>
      </w:r>
      <w:r w:rsidRPr="00815E7F">
        <w:rPr>
          <w:rFonts w:ascii="Arial" w:hAnsi="Arial" w:cs="Arial"/>
        </w:rPr>
        <w:tab/>
        <w:t>CZ00256129</w:t>
      </w:r>
    </w:p>
    <w:p w:rsidR="00E12722" w:rsidRPr="00C47D0F" w:rsidRDefault="00815E7F" w:rsidP="00E12722">
      <w:pPr>
        <w:pStyle w:val="Prosttext"/>
        <w:ind w:left="708" w:firstLine="708"/>
        <w:rPr>
          <w:rFonts w:ascii="Arial" w:hAnsi="Arial" w:cs="Arial"/>
        </w:rPr>
      </w:pPr>
      <w:r w:rsidRPr="00815E7F">
        <w:rPr>
          <w:rFonts w:ascii="Arial" w:hAnsi="Arial" w:cs="Arial"/>
        </w:rPr>
        <w:t xml:space="preserve">Bankovní spojení:  </w:t>
      </w:r>
      <w:r w:rsidRPr="00815E7F">
        <w:rPr>
          <w:rFonts w:ascii="Arial" w:hAnsi="Arial" w:cs="Arial"/>
        </w:rPr>
        <w:tab/>
        <w:t>Česká spořitelna a.s.</w:t>
      </w:r>
    </w:p>
    <w:p w:rsidR="00E12722" w:rsidRPr="00C47D0F" w:rsidRDefault="00815E7F" w:rsidP="00E12722">
      <w:pPr>
        <w:pStyle w:val="Prosttext"/>
        <w:ind w:left="708" w:firstLine="708"/>
        <w:rPr>
          <w:rFonts w:ascii="Arial" w:hAnsi="Arial" w:cs="Arial"/>
        </w:rPr>
      </w:pPr>
      <w:r w:rsidRPr="00815E7F">
        <w:rPr>
          <w:rFonts w:ascii="Arial" w:hAnsi="Arial" w:cs="Arial"/>
        </w:rPr>
        <w:t xml:space="preserve">Č. účtu: </w:t>
      </w:r>
      <w:r w:rsidRPr="00815E7F">
        <w:rPr>
          <w:rFonts w:ascii="Arial" w:hAnsi="Arial" w:cs="Arial"/>
        </w:rPr>
        <w:tab/>
      </w:r>
      <w:r w:rsidRPr="00815E7F">
        <w:rPr>
          <w:rFonts w:ascii="Arial" w:hAnsi="Arial" w:cs="Arial"/>
        </w:rPr>
        <w:tab/>
        <w:t>5070462/0800</w:t>
      </w:r>
      <w:r w:rsidRPr="00815E7F">
        <w:rPr>
          <w:rFonts w:ascii="Arial" w:hAnsi="Arial" w:cs="Arial"/>
        </w:rPr>
        <w:tab/>
      </w:r>
    </w:p>
    <w:p w:rsidR="0004554C" w:rsidRPr="00C47D0F" w:rsidRDefault="00815E7F" w:rsidP="00E12722">
      <w:pPr>
        <w:pStyle w:val="Prosttext"/>
        <w:ind w:left="708" w:firstLine="708"/>
        <w:rPr>
          <w:rFonts w:ascii="Arial" w:hAnsi="Arial" w:cs="Arial"/>
        </w:rPr>
      </w:pPr>
      <w:r w:rsidRPr="00815E7F">
        <w:rPr>
          <w:rFonts w:ascii="Arial" w:hAnsi="Arial" w:cs="Arial"/>
        </w:rPr>
        <w:t xml:space="preserve">Telefonní spojení: </w:t>
      </w:r>
      <w:r w:rsidRPr="00815E7F">
        <w:rPr>
          <w:rFonts w:ascii="Arial" w:hAnsi="Arial" w:cs="Arial"/>
        </w:rPr>
        <w:tab/>
        <w:t>+420 376 540 111</w:t>
      </w:r>
    </w:p>
    <w:p w:rsidR="00E12722" w:rsidRPr="00C47D0F" w:rsidRDefault="00E12722" w:rsidP="006E3A70">
      <w:pPr>
        <w:pStyle w:val="Prosttext"/>
        <w:ind w:left="708" w:firstLine="708"/>
        <w:rPr>
          <w:rFonts w:ascii="Arial" w:hAnsi="Arial" w:cs="Arial"/>
        </w:rPr>
      </w:pPr>
    </w:p>
    <w:p w:rsidR="006E3A70" w:rsidRPr="00C47D0F" w:rsidRDefault="00815E7F" w:rsidP="006E3A70">
      <w:pPr>
        <w:pStyle w:val="Prosttext"/>
        <w:ind w:left="708" w:firstLine="708"/>
        <w:rPr>
          <w:rFonts w:ascii="Arial" w:hAnsi="Arial" w:cs="Arial"/>
          <w:i/>
        </w:rPr>
      </w:pPr>
      <w:r w:rsidRPr="00815E7F">
        <w:rPr>
          <w:rFonts w:ascii="Arial" w:hAnsi="Arial" w:cs="Arial"/>
          <w:i/>
        </w:rPr>
        <w:t>dále jen „Objednatel“</w:t>
      </w:r>
    </w:p>
    <w:p w:rsidR="006E3A70" w:rsidRPr="00C47D0F" w:rsidRDefault="006E3A70" w:rsidP="00E0582B">
      <w:pPr>
        <w:pStyle w:val="Prosttext"/>
        <w:ind w:left="708" w:firstLine="708"/>
        <w:rPr>
          <w:rFonts w:ascii="Arial" w:hAnsi="Arial" w:cs="Arial"/>
          <w:sz w:val="24"/>
          <w:szCs w:val="24"/>
        </w:rPr>
      </w:pPr>
    </w:p>
    <w:p w:rsidR="006E4871" w:rsidRPr="00C47D0F" w:rsidRDefault="006E4871" w:rsidP="00A01735">
      <w:pPr>
        <w:pStyle w:val="Prosttext"/>
        <w:ind w:firstLine="708"/>
        <w:rPr>
          <w:rFonts w:ascii="Arial" w:hAnsi="Arial" w:cs="Arial"/>
          <w:sz w:val="24"/>
          <w:szCs w:val="24"/>
        </w:rPr>
      </w:pPr>
    </w:p>
    <w:p w:rsidR="006E4546" w:rsidRPr="00C47D0F" w:rsidRDefault="00815E7F" w:rsidP="00C04F82">
      <w:pPr>
        <w:pStyle w:val="Prosttext"/>
        <w:numPr>
          <w:ilvl w:val="0"/>
          <w:numId w:val="1"/>
        </w:numPr>
        <w:spacing w:before="60"/>
        <w:rPr>
          <w:rFonts w:ascii="Arial" w:hAnsi="Arial" w:cs="Arial"/>
          <w:b/>
        </w:rPr>
      </w:pPr>
      <w:r w:rsidRPr="00815E7F">
        <w:rPr>
          <w:rFonts w:ascii="Arial" w:hAnsi="Arial" w:cs="Arial"/>
          <w:sz w:val="24"/>
          <w:szCs w:val="24"/>
        </w:rPr>
        <w:tab/>
      </w:r>
      <w:r w:rsidRPr="00815E7F">
        <w:rPr>
          <w:rFonts w:ascii="Arial" w:hAnsi="Arial" w:cs="Arial"/>
          <w:b/>
        </w:rPr>
        <w:t xml:space="preserve">Zhotovitel: </w:t>
      </w:r>
      <w:r w:rsidRPr="00815E7F">
        <w:rPr>
          <w:rFonts w:ascii="Arial" w:hAnsi="Arial" w:cs="Arial"/>
          <w:b/>
        </w:rPr>
        <w:tab/>
      </w:r>
      <w:r w:rsidRPr="00815E7F">
        <w:rPr>
          <w:rFonts w:ascii="Arial" w:hAnsi="Arial" w:cs="Arial"/>
          <w:b/>
        </w:rPr>
        <w:tab/>
      </w:r>
      <w:r w:rsidRPr="00815E7F">
        <w:rPr>
          <w:rFonts w:ascii="Arial" w:hAnsi="Arial" w:cs="Arial"/>
          <w:shd w:val="clear" w:color="auto" w:fill="D9D9D9"/>
        </w:rPr>
        <w:t>…………………………….</w:t>
      </w:r>
    </w:p>
    <w:p w:rsidR="00857AA7" w:rsidRPr="00C47D0F" w:rsidRDefault="00815E7F" w:rsidP="00C47D0F">
      <w:pPr>
        <w:pStyle w:val="Prosttext"/>
        <w:spacing w:before="60"/>
        <w:ind w:left="1413" w:firstLine="3"/>
        <w:rPr>
          <w:rFonts w:ascii="Arial" w:hAnsi="Arial" w:cs="Arial"/>
          <w:shd w:val="clear" w:color="auto" w:fill="D9D9D9"/>
        </w:rPr>
      </w:pPr>
      <w:r w:rsidRPr="00815E7F">
        <w:rPr>
          <w:rFonts w:ascii="Arial" w:hAnsi="Arial" w:cs="Arial"/>
        </w:rPr>
        <w:t>zastoupený:</w:t>
      </w:r>
      <w:r w:rsidRPr="00815E7F">
        <w:rPr>
          <w:rFonts w:ascii="Arial" w:hAnsi="Arial" w:cs="Arial"/>
        </w:rPr>
        <w:tab/>
      </w:r>
      <w:r w:rsidRPr="00815E7F">
        <w:rPr>
          <w:rFonts w:ascii="Arial" w:hAnsi="Arial" w:cs="Arial"/>
          <w:shd w:val="clear" w:color="auto" w:fill="D9D9D9"/>
        </w:rPr>
        <w:t>…………………………….</w:t>
      </w:r>
    </w:p>
    <w:p w:rsidR="006A42A6" w:rsidRPr="00C47D0F" w:rsidRDefault="00815E7F" w:rsidP="006A42A6">
      <w:pPr>
        <w:pStyle w:val="Prosttext"/>
        <w:ind w:left="708" w:firstLine="708"/>
        <w:rPr>
          <w:rFonts w:ascii="Arial" w:hAnsi="Arial" w:cs="Arial"/>
        </w:rPr>
      </w:pPr>
      <w:r w:rsidRPr="00815E7F">
        <w:rPr>
          <w:rFonts w:ascii="Arial" w:hAnsi="Arial" w:cs="Arial"/>
        </w:rPr>
        <w:t>se sídlem:</w:t>
      </w:r>
      <w:r w:rsidRPr="00815E7F">
        <w:rPr>
          <w:rFonts w:ascii="Arial" w:hAnsi="Arial" w:cs="Arial"/>
        </w:rPr>
        <w:tab/>
      </w:r>
      <w:r w:rsidRPr="00815E7F">
        <w:rPr>
          <w:rFonts w:ascii="Arial" w:hAnsi="Arial" w:cs="Arial"/>
          <w:shd w:val="clear" w:color="auto" w:fill="D9D9D9"/>
        </w:rPr>
        <w:t>…………………………….</w:t>
      </w:r>
    </w:p>
    <w:p w:rsidR="00A01735" w:rsidRPr="00C47D0F" w:rsidRDefault="00815E7F" w:rsidP="00A01735">
      <w:pPr>
        <w:pStyle w:val="Prosttext"/>
        <w:ind w:left="708" w:firstLine="708"/>
        <w:rPr>
          <w:rFonts w:ascii="Arial" w:hAnsi="Arial" w:cs="Arial"/>
        </w:rPr>
      </w:pPr>
      <w:r w:rsidRPr="00815E7F">
        <w:rPr>
          <w:rFonts w:ascii="Arial" w:hAnsi="Arial" w:cs="Arial"/>
        </w:rPr>
        <w:t xml:space="preserve">IČO: </w:t>
      </w:r>
      <w:r w:rsidRPr="00815E7F">
        <w:rPr>
          <w:rFonts w:ascii="Arial" w:hAnsi="Arial" w:cs="Arial"/>
        </w:rPr>
        <w:tab/>
      </w:r>
      <w:r w:rsidRPr="00815E7F">
        <w:rPr>
          <w:rFonts w:ascii="Arial" w:hAnsi="Arial" w:cs="Arial"/>
        </w:rPr>
        <w:tab/>
      </w:r>
      <w:r w:rsidRPr="00815E7F">
        <w:rPr>
          <w:rFonts w:ascii="Arial" w:hAnsi="Arial" w:cs="Arial"/>
          <w:shd w:val="clear" w:color="auto" w:fill="D9D9D9"/>
        </w:rPr>
        <w:t>…………………………….</w:t>
      </w:r>
    </w:p>
    <w:p w:rsidR="00A01735" w:rsidRPr="00C47D0F" w:rsidRDefault="00815E7F" w:rsidP="00A01735">
      <w:pPr>
        <w:pStyle w:val="Prosttext"/>
        <w:ind w:left="708" w:firstLine="708"/>
        <w:rPr>
          <w:rFonts w:ascii="Arial" w:hAnsi="Arial" w:cs="Arial"/>
        </w:rPr>
      </w:pPr>
      <w:r w:rsidRPr="00815E7F">
        <w:rPr>
          <w:rFonts w:ascii="Arial" w:hAnsi="Arial" w:cs="Arial"/>
        </w:rPr>
        <w:t xml:space="preserve">DIČ: </w:t>
      </w:r>
      <w:r w:rsidRPr="00815E7F">
        <w:rPr>
          <w:rFonts w:ascii="Arial" w:hAnsi="Arial" w:cs="Arial"/>
        </w:rPr>
        <w:tab/>
      </w:r>
      <w:r w:rsidRPr="00815E7F">
        <w:rPr>
          <w:rFonts w:ascii="Arial" w:hAnsi="Arial" w:cs="Arial"/>
        </w:rPr>
        <w:tab/>
      </w:r>
      <w:r w:rsidRPr="00815E7F">
        <w:rPr>
          <w:rFonts w:ascii="Arial" w:hAnsi="Arial" w:cs="Arial"/>
          <w:shd w:val="clear" w:color="auto" w:fill="D9D9D9"/>
        </w:rPr>
        <w:t>…………………………….</w:t>
      </w:r>
    </w:p>
    <w:p w:rsidR="00A01735" w:rsidRPr="00C47D0F" w:rsidRDefault="00815E7F" w:rsidP="00A01735">
      <w:pPr>
        <w:pStyle w:val="Prosttext"/>
        <w:ind w:left="708" w:firstLine="708"/>
        <w:rPr>
          <w:rFonts w:ascii="Arial" w:hAnsi="Arial" w:cs="Arial"/>
        </w:rPr>
      </w:pPr>
      <w:r w:rsidRPr="00815E7F">
        <w:rPr>
          <w:rFonts w:ascii="Arial" w:hAnsi="Arial" w:cs="Arial"/>
        </w:rPr>
        <w:t xml:space="preserve">Tel.: </w:t>
      </w:r>
      <w:r w:rsidRPr="00815E7F">
        <w:rPr>
          <w:rFonts w:ascii="Arial" w:hAnsi="Arial" w:cs="Arial"/>
        </w:rPr>
        <w:tab/>
      </w:r>
      <w:r w:rsidRPr="00815E7F">
        <w:rPr>
          <w:rFonts w:ascii="Arial" w:hAnsi="Arial" w:cs="Arial"/>
        </w:rPr>
        <w:tab/>
      </w:r>
      <w:r w:rsidRPr="00815E7F">
        <w:rPr>
          <w:rFonts w:ascii="Arial" w:hAnsi="Arial" w:cs="Arial"/>
          <w:shd w:val="clear" w:color="auto" w:fill="D9D9D9"/>
        </w:rPr>
        <w:t>…………………………….</w:t>
      </w:r>
    </w:p>
    <w:p w:rsidR="00A01735" w:rsidRPr="00C47D0F" w:rsidRDefault="00815E7F" w:rsidP="00A01735">
      <w:pPr>
        <w:pStyle w:val="Prosttext"/>
        <w:ind w:left="708" w:firstLine="708"/>
        <w:rPr>
          <w:rFonts w:ascii="Arial" w:hAnsi="Arial" w:cs="Arial"/>
        </w:rPr>
      </w:pPr>
      <w:r w:rsidRPr="00815E7F">
        <w:rPr>
          <w:rFonts w:ascii="Arial" w:hAnsi="Arial" w:cs="Arial"/>
        </w:rPr>
        <w:t>Fax:</w:t>
      </w:r>
      <w:r w:rsidRPr="00815E7F">
        <w:rPr>
          <w:rFonts w:ascii="Arial" w:hAnsi="Arial" w:cs="Arial"/>
        </w:rPr>
        <w:tab/>
      </w:r>
      <w:r w:rsidRPr="00815E7F">
        <w:rPr>
          <w:rFonts w:ascii="Arial" w:hAnsi="Arial" w:cs="Arial"/>
        </w:rPr>
        <w:tab/>
      </w:r>
      <w:r w:rsidRPr="00815E7F">
        <w:rPr>
          <w:rFonts w:ascii="Arial" w:hAnsi="Arial" w:cs="Arial"/>
          <w:shd w:val="clear" w:color="auto" w:fill="D9D9D9"/>
        </w:rPr>
        <w:t>…………………………….</w:t>
      </w:r>
    </w:p>
    <w:p w:rsidR="00A01735" w:rsidRPr="00C47D0F" w:rsidRDefault="00815E7F" w:rsidP="00A01735">
      <w:pPr>
        <w:pStyle w:val="Prosttext"/>
        <w:rPr>
          <w:rFonts w:ascii="Arial" w:hAnsi="Arial" w:cs="Arial"/>
        </w:rPr>
      </w:pPr>
      <w:r w:rsidRPr="00815E7F">
        <w:rPr>
          <w:rFonts w:ascii="Arial" w:hAnsi="Arial" w:cs="Arial"/>
        </w:rPr>
        <w:tab/>
      </w:r>
      <w:r w:rsidRPr="00815E7F">
        <w:rPr>
          <w:rFonts w:ascii="Arial" w:hAnsi="Arial" w:cs="Arial"/>
        </w:rPr>
        <w:tab/>
        <w:t>Bank. spojení:</w:t>
      </w:r>
      <w:r w:rsidRPr="00815E7F">
        <w:rPr>
          <w:rFonts w:ascii="Arial" w:hAnsi="Arial" w:cs="Arial"/>
          <w:shd w:val="clear" w:color="auto" w:fill="D9D9D9"/>
        </w:rPr>
        <w:t>…………………………….</w:t>
      </w:r>
    </w:p>
    <w:p w:rsidR="009F7B7A" w:rsidRPr="00C47D0F" w:rsidRDefault="00815E7F" w:rsidP="00A01735">
      <w:pPr>
        <w:pStyle w:val="Prosttext"/>
        <w:rPr>
          <w:rFonts w:ascii="Arial" w:hAnsi="Arial" w:cs="Arial"/>
        </w:rPr>
      </w:pPr>
      <w:r w:rsidRPr="00815E7F">
        <w:rPr>
          <w:rFonts w:ascii="Arial" w:hAnsi="Arial" w:cs="Arial"/>
        </w:rPr>
        <w:tab/>
      </w:r>
      <w:r w:rsidRPr="00815E7F">
        <w:rPr>
          <w:rFonts w:ascii="Arial" w:hAnsi="Arial" w:cs="Arial"/>
        </w:rPr>
        <w:tab/>
        <w:t>Číslo účtu:</w:t>
      </w:r>
      <w:r w:rsidRPr="00815E7F">
        <w:rPr>
          <w:rFonts w:ascii="Arial" w:hAnsi="Arial" w:cs="Arial"/>
        </w:rPr>
        <w:tab/>
      </w:r>
      <w:r w:rsidRPr="00815E7F">
        <w:rPr>
          <w:rFonts w:ascii="Arial" w:hAnsi="Arial" w:cs="Arial"/>
          <w:shd w:val="clear" w:color="auto" w:fill="D9D9D9"/>
        </w:rPr>
        <w:t>…………………………….</w:t>
      </w:r>
    </w:p>
    <w:p w:rsidR="00A01735" w:rsidRPr="00C47D0F" w:rsidRDefault="00815E7F" w:rsidP="00A01735">
      <w:pPr>
        <w:pStyle w:val="Prosttext"/>
        <w:ind w:left="2828" w:hanging="1410"/>
        <w:rPr>
          <w:rFonts w:ascii="Arial" w:hAnsi="Arial" w:cs="Arial"/>
          <w:shd w:val="clear" w:color="auto" w:fill="D9D9D9"/>
        </w:rPr>
      </w:pPr>
      <w:r w:rsidRPr="00815E7F">
        <w:rPr>
          <w:rFonts w:ascii="Arial" w:hAnsi="Arial" w:cs="Arial"/>
        </w:rPr>
        <w:t>Zapsaný v OR u:</w:t>
      </w:r>
      <w:r w:rsidRPr="00815E7F">
        <w:rPr>
          <w:rFonts w:ascii="Arial" w:hAnsi="Arial" w:cs="Arial"/>
          <w:shd w:val="clear" w:color="auto" w:fill="D9D9D9"/>
        </w:rPr>
        <w:tab/>
      </w:r>
      <w:r w:rsidRPr="00815E7F">
        <w:rPr>
          <w:rFonts w:ascii="Arial" w:hAnsi="Arial" w:cs="Arial"/>
        </w:rPr>
        <w:t>, oddíl</w:t>
      </w:r>
      <w:r w:rsidRPr="00815E7F">
        <w:rPr>
          <w:rFonts w:ascii="Arial" w:hAnsi="Arial" w:cs="Arial"/>
          <w:shd w:val="clear" w:color="auto" w:fill="D9D9D9"/>
        </w:rPr>
        <w:t xml:space="preserve">…, </w:t>
      </w:r>
      <w:r w:rsidRPr="00815E7F">
        <w:rPr>
          <w:rFonts w:ascii="Arial" w:hAnsi="Arial" w:cs="Arial"/>
        </w:rPr>
        <w:t xml:space="preserve">vložka </w:t>
      </w:r>
      <w:r w:rsidRPr="00815E7F">
        <w:rPr>
          <w:rFonts w:ascii="Arial" w:hAnsi="Arial" w:cs="Arial"/>
          <w:shd w:val="clear" w:color="auto" w:fill="D9D9D9"/>
        </w:rPr>
        <w:t>……</w:t>
      </w:r>
    </w:p>
    <w:p w:rsidR="006E3A70" w:rsidRPr="00C47D0F" w:rsidRDefault="006E3A70" w:rsidP="00A01735">
      <w:pPr>
        <w:pStyle w:val="Prosttext"/>
        <w:ind w:left="2828" w:hanging="1410"/>
        <w:rPr>
          <w:rFonts w:ascii="Arial" w:hAnsi="Arial" w:cs="Arial"/>
          <w:shd w:val="clear" w:color="auto" w:fill="D9D9D9"/>
        </w:rPr>
      </w:pPr>
    </w:p>
    <w:p w:rsidR="006E3A70" w:rsidRPr="00C47D0F" w:rsidRDefault="00815E7F" w:rsidP="00A01735">
      <w:pPr>
        <w:pStyle w:val="Prosttext"/>
        <w:ind w:left="2828" w:hanging="1410"/>
        <w:rPr>
          <w:rFonts w:ascii="Arial" w:hAnsi="Arial" w:cs="Arial"/>
          <w:i/>
        </w:rPr>
      </w:pPr>
      <w:r w:rsidRPr="00815E7F">
        <w:rPr>
          <w:rFonts w:ascii="Arial" w:hAnsi="Arial" w:cs="Arial"/>
          <w:i/>
        </w:rPr>
        <w:t>dále jen „Zhotovitel“</w:t>
      </w:r>
    </w:p>
    <w:p w:rsidR="006E4871" w:rsidRPr="00C47D0F" w:rsidRDefault="006E4871" w:rsidP="00F16C42">
      <w:pPr>
        <w:rPr>
          <w:rFonts w:ascii="Arial" w:hAnsi="Arial" w:cs="Arial"/>
        </w:rPr>
      </w:pPr>
    </w:p>
    <w:p w:rsidR="00C47D0F" w:rsidRDefault="00C47D0F" w:rsidP="009D55FC">
      <w:pPr>
        <w:pStyle w:val="Nadpis1"/>
        <w:jc w:val="center"/>
        <w:rPr>
          <w:rFonts w:ascii="Arial" w:hAnsi="Arial" w:cs="Arial"/>
          <w:b/>
          <w:color w:val="auto"/>
          <w:sz w:val="20"/>
          <w:szCs w:val="20"/>
          <w:u w:val="none"/>
        </w:rPr>
      </w:pPr>
    </w:p>
    <w:p w:rsidR="00C47D0F" w:rsidRDefault="00C47D0F" w:rsidP="009D55FC">
      <w:pPr>
        <w:pStyle w:val="Nadpis1"/>
        <w:jc w:val="center"/>
        <w:rPr>
          <w:rFonts w:ascii="Arial" w:hAnsi="Arial" w:cs="Arial"/>
          <w:b/>
          <w:color w:val="auto"/>
          <w:sz w:val="20"/>
          <w:szCs w:val="20"/>
          <w:u w:val="none"/>
        </w:rPr>
      </w:pPr>
    </w:p>
    <w:p w:rsidR="008B3966" w:rsidRPr="00C47D0F" w:rsidRDefault="00815E7F" w:rsidP="009D55FC">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ČLÁNEK I.</w:t>
      </w:r>
    </w:p>
    <w:p w:rsidR="008B3966" w:rsidRPr="00C47D0F" w:rsidRDefault="00815E7F" w:rsidP="009D55FC">
      <w:pPr>
        <w:pStyle w:val="Nadpis2"/>
        <w:jc w:val="center"/>
        <w:rPr>
          <w:rFonts w:ascii="Arial" w:hAnsi="Arial" w:cs="Arial"/>
          <w:b/>
          <w:u w:val="none"/>
        </w:rPr>
      </w:pPr>
      <w:r w:rsidRPr="00815E7F">
        <w:rPr>
          <w:rFonts w:ascii="Arial" w:hAnsi="Arial" w:cs="Arial"/>
          <w:b/>
          <w:u w:val="none"/>
        </w:rPr>
        <w:t>Právní úkony a zastoupení</w:t>
      </w:r>
    </w:p>
    <w:p w:rsidR="002F23CC" w:rsidRPr="00C47D0F" w:rsidRDefault="00815E7F" w:rsidP="002F23CC">
      <w:pPr>
        <w:pStyle w:val="Prosttext"/>
        <w:spacing w:before="120"/>
        <w:rPr>
          <w:rFonts w:ascii="Arial" w:hAnsi="Arial" w:cs="Arial"/>
          <w:b/>
        </w:rPr>
      </w:pPr>
      <w:r w:rsidRPr="00815E7F">
        <w:rPr>
          <w:rFonts w:ascii="Arial" w:hAnsi="Arial" w:cs="Arial"/>
          <w:b/>
        </w:rPr>
        <w:t>Za objednatele:</w:t>
      </w:r>
      <w:r w:rsidRPr="00815E7F">
        <w:rPr>
          <w:rFonts w:ascii="Arial" w:hAnsi="Arial" w:cs="Arial"/>
          <w:b/>
        </w:rPr>
        <w:tab/>
      </w:r>
    </w:p>
    <w:p w:rsidR="008A71C3" w:rsidRPr="00C47D0F" w:rsidRDefault="00815E7F" w:rsidP="002F23CC">
      <w:pPr>
        <w:pStyle w:val="Prosttext"/>
        <w:spacing w:before="120" w:line="240" w:lineRule="auto"/>
        <w:rPr>
          <w:rFonts w:ascii="Arial" w:hAnsi="Arial" w:cs="Arial"/>
        </w:rPr>
      </w:pPr>
      <w:r w:rsidRPr="00815E7F">
        <w:rPr>
          <w:rFonts w:ascii="Arial" w:hAnsi="Arial" w:cs="Arial"/>
        </w:rPr>
        <w:t xml:space="preserve">ve věcech smluvních:Bc. Petr Mottl – starosta města, </w:t>
      </w:r>
    </w:p>
    <w:p w:rsidR="002F23CC" w:rsidRPr="00C47D0F" w:rsidRDefault="00815E7F" w:rsidP="002F23CC">
      <w:pPr>
        <w:pStyle w:val="Prosttext"/>
        <w:rPr>
          <w:rFonts w:ascii="Arial" w:hAnsi="Arial" w:cs="Arial"/>
        </w:rPr>
      </w:pPr>
      <w:r w:rsidRPr="00815E7F">
        <w:rPr>
          <w:rFonts w:ascii="Arial" w:hAnsi="Arial" w:cs="Arial"/>
        </w:rPr>
        <w:t>ve věcech technických: Ing. Jan Vošalík, email: ……….., tel: ……………….</w:t>
      </w:r>
    </w:p>
    <w:p w:rsidR="008A71C3" w:rsidRPr="00C47D0F" w:rsidRDefault="008A71C3" w:rsidP="00306BF2">
      <w:pPr>
        <w:pStyle w:val="Prosttext"/>
        <w:spacing w:before="120" w:line="240" w:lineRule="auto"/>
        <w:rPr>
          <w:rFonts w:ascii="Arial" w:hAnsi="Arial" w:cs="Arial"/>
          <w:b/>
        </w:rPr>
      </w:pPr>
    </w:p>
    <w:p w:rsidR="00075DF5" w:rsidRPr="00C47D0F" w:rsidRDefault="00815E7F" w:rsidP="00306BF2">
      <w:pPr>
        <w:pStyle w:val="Prosttext"/>
        <w:spacing w:before="120" w:line="240" w:lineRule="auto"/>
        <w:rPr>
          <w:rFonts w:ascii="Arial" w:hAnsi="Arial" w:cs="Arial"/>
          <w:b/>
        </w:rPr>
      </w:pPr>
      <w:r w:rsidRPr="00815E7F">
        <w:rPr>
          <w:rFonts w:ascii="Arial" w:hAnsi="Arial" w:cs="Arial"/>
          <w:b/>
        </w:rPr>
        <w:t>Za zhotovitele:</w:t>
      </w:r>
    </w:p>
    <w:p w:rsidR="001D0972" w:rsidRPr="00C47D0F" w:rsidRDefault="00815E7F" w:rsidP="0099302B">
      <w:pPr>
        <w:pStyle w:val="Prosttext"/>
        <w:spacing w:before="120" w:line="240" w:lineRule="auto"/>
        <w:rPr>
          <w:rFonts w:ascii="Arial" w:hAnsi="Arial" w:cs="Arial"/>
        </w:rPr>
      </w:pPr>
      <w:r w:rsidRPr="00815E7F">
        <w:rPr>
          <w:rFonts w:ascii="Arial" w:hAnsi="Arial" w:cs="Arial"/>
        </w:rPr>
        <w:t>ve věcech smluvních:</w:t>
      </w:r>
      <w:r w:rsidRPr="00815E7F">
        <w:rPr>
          <w:rFonts w:ascii="Arial" w:hAnsi="Arial" w:cs="Arial"/>
          <w:shd w:val="clear" w:color="auto" w:fill="D9D9D9"/>
        </w:rPr>
        <w:t>…………………….,</w:t>
      </w:r>
      <w:r w:rsidRPr="00815E7F">
        <w:rPr>
          <w:rFonts w:ascii="Arial" w:hAnsi="Arial" w:cs="Arial"/>
        </w:rPr>
        <w:t xml:space="preserve"> tel.: </w:t>
      </w:r>
      <w:r w:rsidRPr="00815E7F">
        <w:rPr>
          <w:rFonts w:ascii="Arial" w:hAnsi="Arial" w:cs="Arial"/>
          <w:shd w:val="clear" w:color="auto" w:fill="D9D9D9"/>
        </w:rPr>
        <w:t>………………………..</w:t>
      </w:r>
    </w:p>
    <w:p w:rsidR="001D0972" w:rsidRPr="00C47D0F" w:rsidRDefault="00815E7F" w:rsidP="001D0972">
      <w:pPr>
        <w:pStyle w:val="Prosttext"/>
        <w:spacing w:before="120"/>
        <w:rPr>
          <w:rFonts w:ascii="Arial" w:hAnsi="Arial" w:cs="Arial"/>
        </w:rPr>
      </w:pPr>
      <w:r w:rsidRPr="00815E7F">
        <w:rPr>
          <w:rFonts w:ascii="Arial" w:hAnsi="Arial" w:cs="Arial"/>
        </w:rPr>
        <w:t>ve věcech technických:</w:t>
      </w:r>
      <w:r w:rsidRPr="00815E7F">
        <w:rPr>
          <w:rFonts w:ascii="Arial" w:hAnsi="Arial" w:cs="Arial"/>
          <w:shd w:val="clear" w:color="auto" w:fill="D9D9D9"/>
        </w:rPr>
        <w:t>…………………….,</w:t>
      </w:r>
      <w:r w:rsidRPr="00815E7F">
        <w:rPr>
          <w:rFonts w:ascii="Arial" w:hAnsi="Arial" w:cs="Arial"/>
        </w:rPr>
        <w:t xml:space="preserve">, tel.: </w:t>
      </w:r>
      <w:r w:rsidRPr="00815E7F">
        <w:rPr>
          <w:rFonts w:ascii="Arial" w:hAnsi="Arial" w:cs="Arial"/>
          <w:shd w:val="clear" w:color="auto" w:fill="D9D9D9"/>
        </w:rPr>
        <w:t>……………………..</w:t>
      </w:r>
    </w:p>
    <w:p w:rsidR="008B3966" w:rsidRPr="00C47D0F" w:rsidRDefault="00815E7F" w:rsidP="001D0972">
      <w:pPr>
        <w:pStyle w:val="Prosttext"/>
        <w:spacing w:before="120"/>
        <w:rPr>
          <w:rFonts w:ascii="Arial" w:hAnsi="Arial" w:cs="Arial"/>
        </w:rPr>
      </w:pPr>
      <w:r w:rsidRPr="00815E7F">
        <w:rPr>
          <w:rFonts w:ascii="Arial" w:hAnsi="Arial" w:cs="Arial"/>
        </w:rPr>
        <w:t>Uvedení zástupci obou stran ve věcech smluvních prohlašují, že jsou oprávněni tuto smlouvu podepsat a k platnosti této smlouvy není třeba podpisu jiné osoby.</w:t>
      </w:r>
    </w:p>
    <w:p w:rsidR="006E4546" w:rsidRDefault="006E4546" w:rsidP="008B3966">
      <w:pPr>
        <w:pStyle w:val="Prosttext"/>
        <w:spacing w:before="120"/>
        <w:ind w:firstLine="708"/>
        <w:rPr>
          <w:rFonts w:ascii="Arial" w:hAnsi="Arial" w:cs="Arial"/>
        </w:rPr>
      </w:pPr>
    </w:p>
    <w:p w:rsidR="00684A1A" w:rsidRDefault="00684A1A" w:rsidP="008B3966">
      <w:pPr>
        <w:pStyle w:val="Prosttext"/>
        <w:spacing w:before="120"/>
        <w:ind w:firstLine="708"/>
        <w:rPr>
          <w:rFonts w:ascii="Arial" w:hAnsi="Arial" w:cs="Arial"/>
        </w:rPr>
      </w:pPr>
    </w:p>
    <w:p w:rsidR="00FF2F86" w:rsidRPr="00C47D0F" w:rsidRDefault="00815E7F" w:rsidP="008A23CA">
      <w:pPr>
        <w:pStyle w:val="Nadpis1"/>
        <w:jc w:val="center"/>
        <w:rPr>
          <w:rFonts w:ascii="Arial" w:hAnsi="Arial" w:cs="Arial"/>
          <w:b/>
          <w:color w:val="auto"/>
          <w:sz w:val="20"/>
          <w:szCs w:val="20"/>
          <w:u w:val="none"/>
        </w:rPr>
      </w:pPr>
      <w:r w:rsidRPr="00815E7F">
        <w:rPr>
          <w:rFonts w:ascii="Arial" w:hAnsi="Arial" w:cs="Arial"/>
          <w:b/>
          <w:color w:val="auto"/>
          <w:sz w:val="20"/>
          <w:szCs w:val="20"/>
          <w:u w:val="none"/>
        </w:rPr>
        <w:lastRenderedPageBreak/>
        <w:t>ČLÁNEK II.</w:t>
      </w:r>
    </w:p>
    <w:p w:rsidR="00FF2F86" w:rsidRPr="00C47D0F" w:rsidRDefault="00815E7F" w:rsidP="008A23CA">
      <w:pPr>
        <w:pStyle w:val="Nadpis2"/>
        <w:jc w:val="center"/>
        <w:rPr>
          <w:rFonts w:ascii="Arial" w:hAnsi="Arial" w:cs="Arial"/>
          <w:b/>
          <w:u w:val="none"/>
        </w:rPr>
      </w:pPr>
      <w:r w:rsidRPr="00815E7F">
        <w:rPr>
          <w:rFonts w:ascii="Arial" w:hAnsi="Arial" w:cs="Arial"/>
          <w:b/>
          <w:u w:val="none"/>
        </w:rPr>
        <w:t>Předmět smlouvy</w:t>
      </w:r>
    </w:p>
    <w:p w:rsidR="00FF2F86" w:rsidRPr="00C47D0F" w:rsidRDefault="00815E7F" w:rsidP="008A23CA">
      <w:pPr>
        <w:pStyle w:val="Prosttext"/>
        <w:spacing w:before="120" w:after="120" w:line="240" w:lineRule="auto"/>
        <w:rPr>
          <w:rFonts w:ascii="Arial" w:hAnsi="Arial" w:cs="Arial"/>
        </w:rPr>
      </w:pPr>
      <w:r w:rsidRPr="00815E7F">
        <w:rPr>
          <w:rFonts w:ascii="Arial" w:hAnsi="Arial" w:cs="Arial"/>
        </w:rPr>
        <w:t>2.1. Zhotovitel se zavazuje zhotovit dílov podobě a kvalitě sjednané na základě této smlouvy, resp. jejích příloh. Předmětem této smlouvy o dílo je takkompletní dodávka díla s názvem:</w:t>
      </w:r>
    </w:p>
    <w:p w:rsidR="00000000" w:rsidRDefault="00815E7F">
      <w:pPr>
        <w:pStyle w:val="Prosttext"/>
        <w:spacing w:after="120"/>
        <w:ind w:left="709" w:hanging="1"/>
        <w:rPr>
          <w:rFonts w:ascii="Arial" w:hAnsi="Arial" w:cs="Arial"/>
          <w:b/>
        </w:rPr>
      </w:pPr>
      <w:r w:rsidRPr="00815E7F">
        <w:rPr>
          <w:rFonts w:ascii="Arial" w:hAnsi="Arial" w:cs="Arial"/>
          <w:b/>
        </w:rPr>
        <w:t>„Sušice - stavební úpravy kanalizace a vodovodu v ul. 5. května, Smetanova,Studentská - SO01, SO11, DSO21.1.“</w:t>
      </w:r>
    </w:p>
    <w:p w:rsidR="0069047B" w:rsidRPr="008A23CA" w:rsidRDefault="00815E7F" w:rsidP="0069047B">
      <w:pPr>
        <w:jc w:val="both"/>
        <w:rPr>
          <w:rFonts w:ascii="Arial" w:hAnsi="Arial" w:cs="Arial"/>
          <w:sz w:val="20"/>
          <w:szCs w:val="20"/>
        </w:rPr>
      </w:pPr>
      <w:r w:rsidRPr="00815E7F">
        <w:rPr>
          <w:rFonts w:ascii="Arial" w:hAnsi="Arial" w:cs="Arial"/>
          <w:sz w:val="20"/>
          <w:szCs w:val="20"/>
        </w:rPr>
        <w:t>takto vymezený předmět díla zahrnuje zejména:</w:t>
      </w:r>
    </w:p>
    <w:p w:rsidR="00835E6F" w:rsidRPr="008A23CA" w:rsidRDefault="00815E7F" w:rsidP="006E3A70">
      <w:pPr>
        <w:spacing w:line="276" w:lineRule="auto"/>
        <w:ind w:left="714"/>
        <w:jc w:val="both"/>
        <w:rPr>
          <w:rFonts w:ascii="Arial" w:hAnsi="Arial" w:cs="Arial"/>
          <w:sz w:val="20"/>
          <w:szCs w:val="20"/>
        </w:rPr>
      </w:pPr>
      <w:r w:rsidRPr="00815E7F">
        <w:rPr>
          <w:rFonts w:ascii="Arial" w:hAnsi="Arial" w:cs="Arial"/>
          <w:sz w:val="20"/>
          <w:szCs w:val="20"/>
        </w:rPr>
        <w:t>- Dodávku veškerého materiálu potřebného k řádné realizaci předmětu díla, a to včetně veškeré dopravy,</w:t>
      </w:r>
    </w:p>
    <w:p w:rsidR="0069047B" w:rsidRPr="008A23CA" w:rsidRDefault="00815E7F" w:rsidP="006E3A70">
      <w:pPr>
        <w:spacing w:line="276" w:lineRule="auto"/>
        <w:ind w:left="714"/>
        <w:jc w:val="both"/>
        <w:rPr>
          <w:rFonts w:ascii="Arial" w:hAnsi="Arial" w:cs="Arial"/>
          <w:sz w:val="20"/>
          <w:szCs w:val="20"/>
        </w:rPr>
      </w:pPr>
      <w:r w:rsidRPr="00815E7F">
        <w:rPr>
          <w:rFonts w:ascii="Arial" w:hAnsi="Arial" w:cs="Arial"/>
          <w:sz w:val="20"/>
          <w:szCs w:val="20"/>
        </w:rPr>
        <w:t xml:space="preserve">- Provedení veškerých prací potřebných k řádnému zhotovení předmětu díla, </w:t>
      </w:r>
    </w:p>
    <w:p w:rsidR="0069047B" w:rsidRPr="008A23CA" w:rsidRDefault="00815E7F" w:rsidP="0099302B">
      <w:pPr>
        <w:spacing w:after="120"/>
        <w:ind w:left="714"/>
        <w:contextualSpacing/>
        <w:jc w:val="both"/>
        <w:rPr>
          <w:rFonts w:ascii="Arial" w:hAnsi="Arial" w:cs="Arial"/>
          <w:sz w:val="20"/>
          <w:szCs w:val="20"/>
        </w:rPr>
      </w:pPr>
      <w:r w:rsidRPr="00815E7F">
        <w:rPr>
          <w:rFonts w:ascii="Arial" w:hAnsi="Arial" w:cs="Arial"/>
          <w:sz w:val="20"/>
          <w:szCs w:val="20"/>
        </w:rPr>
        <w:t>- Likvidaci veškerého odpadu – stavební suti, jakož i úklidové práce po skončení prací,</w:t>
      </w:r>
    </w:p>
    <w:p w:rsidR="00B44785" w:rsidRPr="008A23CA" w:rsidRDefault="00815E7F" w:rsidP="00B44785">
      <w:pPr>
        <w:spacing w:after="120"/>
        <w:ind w:left="714"/>
        <w:contextualSpacing/>
        <w:jc w:val="both"/>
        <w:rPr>
          <w:rFonts w:ascii="Arial" w:hAnsi="Arial" w:cs="Arial"/>
          <w:sz w:val="20"/>
          <w:szCs w:val="20"/>
        </w:rPr>
      </w:pPr>
      <w:r w:rsidRPr="00815E7F">
        <w:rPr>
          <w:rFonts w:ascii="Arial" w:hAnsi="Arial" w:cs="Arial"/>
          <w:sz w:val="20"/>
          <w:szCs w:val="20"/>
        </w:rPr>
        <w:t>- Vyhotovení podkladů pro získání kolaudačního souhlasu/rozhodnutí.</w:t>
      </w:r>
    </w:p>
    <w:p w:rsidR="00F2591E" w:rsidRPr="008A23CA" w:rsidRDefault="00815E7F" w:rsidP="00F828E5">
      <w:pPr>
        <w:pStyle w:val="Prosttext"/>
        <w:spacing w:after="120"/>
        <w:rPr>
          <w:rFonts w:ascii="Arial" w:hAnsi="Arial" w:cs="Arial"/>
          <w:shd w:val="clear" w:color="auto" w:fill="D9D9D9"/>
        </w:rPr>
      </w:pPr>
      <w:r w:rsidRPr="00815E7F">
        <w:rPr>
          <w:rFonts w:ascii="Arial" w:hAnsi="Arial" w:cs="Arial"/>
        </w:rPr>
        <w:t>2.2. Dílo bude provedeno v rozsahu, jakosti a podobě podrobně specifikované</w:t>
      </w:r>
      <w:r w:rsidR="00997CA5">
        <w:rPr>
          <w:rFonts w:ascii="Arial" w:hAnsi="Arial" w:cs="Arial"/>
        </w:rPr>
        <w:t xml:space="preserve"> </w:t>
      </w:r>
      <w:r w:rsidRPr="00815E7F">
        <w:rPr>
          <w:rFonts w:ascii="Arial" w:hAnsi="Arial" w:cs="Arial"/>
        </w:rPr>
        <w:t>v zadávacích podmínkách veřejné zakázky ze dne</w:t>
      </w:r>
      <w:r w:rsidR="00997CA5">
        <w:rPr>
          <w:rFonts w:ascii="Arial" w:hAnsi="Arial" w:cs="Arial"/>
        </w:rPr>
        <w:t xml:space="preserve"> </w:t>
      </w:r>
      <w:r w:rsidR="00997CA5" w:rsidRPr="00815E7F">
        <w:rPr>
          <w:rFonts w:ascii="Arial" w:hAnsi="Arial" w:cs="Arial"/>
        </w:rPr>
        <w:t>1</w:t>
      </w:r>
      <w:r w:rsidR="00997CA5">
        <w:rPr>
          <w:rFonts w:ascii="Arial" w:hAnsi="Arial" w:cs="Arial"/>
        </w:rPr>
        <w:t>7</w:t>
      </w:r>
      <w:r w:rsidRPr="00815E7F">
        <w:rPr>
          <w:rFonts w:ascii="Arial" w:hAnsi="Arial" w:cs="Arial"/>
        </w:rPr>
        <w:t>.2.2022, zejména pak v příslušné projektové dokumentaci vztahující se k danému předmětu díla, která tvoří přílohu této smlouvy o dílo, a dále dle cenové nabídky Zhotovitele ze dne ……….</w:t>
      </w:r>
    </w:p>
    <w:p w:rsidR="00F828E5" w:rsidRPr="008A23CA" w:rsidRDefault="00815E7F" w:rsidP="00F828E5">
      <w:pPr>
        <w:pStyle w:val="Prosttext"/>
        <w:spacing w:after="120"/>
        <w:rPr>
          <w:rFonts w:ascii="Arial" w:hAnsi="Arial" w:cs="Arial"/>
        </w:rPr>
      </w:pPr>
      <w:r w:rsidRPr="00815E7F">
        <w:rPr>
          <w:rFonts w:ascii="Arial" w:hAnsi="Arial" w:cs="Arial"/>
        </w:rPr>
        <w:t>Cenová nabídkavč. položkového rozpočtu pro realizaci předmětu díla, tvoří přílohu této smlouvy. Projektová dokumentace vztahující se k předmětu díla tvoří přílohu této smlouvy.</w:t>
      </w:r>
    </w:p>
    <w:p w:rsidR="00F828E5" w:rsidRPr="008A23CA" w:rsidRDefault="00815E7F" w:rsidP="00F828E5">
      <w:pPr>
        <w:pStyle w:val="Prosttext"/>
        <w:spacing w:after="120"/>
        <w:rPr>
          <w:rFonts w:ascii="Arial" w:hAnsi="Arial" w:cs="Arial"/>
        </w:rPr>
      </w:pPr>
      <w:r w:rsidRPr="00815E7F">
        <w:rPr>
          <w:rFonts w:ascii="Arial" w:hAnsi="Arial" w:cs="Arial"/>
        </w:rPr>
        <w:t>Výše uvedenou cenovou nabídkupak Zhotovitel prohlašuje za úplnou, kdy tato zahrnuje veškeré práce a dodávky potřebné k řádnému a úplnému dokončení díla, tak jak bylo smluveno a plně odpovídá zadávacím podmínkám, zejména projektové dokumentaci. Cenovou nabídku měl zhotovitel možnost modifikovat a upravit ji dle svých odborných vědomostí a zkušeností tak, aby odpovídala zadávacím podmínkám. V tomto ohledu Zhotovitel zejména výslovně prohlašuje, že jsou mu známy konkrétní podmínky na místě provádění díla a že jejich stavu přizpůsobil obsah podané nabídky.</w:t>
      </w:r>
    </w:p>
    <w:p w:rsidR="00F828E5" w:rsidRPr="008A23CA" w:rsidRDefault="00815E7F" w:rsidP="00F828E5">
      <w:pPr>
        <w:spacing w:before="120" w:after="120"/>
        <w:jc w:val="both"/>
        <w:rPr>
          <w:rFonts w:ascii="Arial" w:hAnsi="Arial" w:cs="Arial"/>
          <w:sz w:val="20"/>
          <w:szCs w:val="20"/>
        </w:rPr>
      </w:pPr>
      <w:r w:rsidRPr="00815E7F">
        <w:rPr>
          <w:rFonts w:ascii="Arial" w:hAnsi="Arial" w:cs="Arial"/>
          <w:sz w:val="20"/>
          <w:szCs w:val="20"/>
        </w:rPr>
        <w:t>2.3. Bližší popis předmětu díla:</w:t>
      </w:r>
    </w:p>
    <w:p w:rsidR="008A0B65" w:rsidRPr="008A23CA" w:rsidRDefault="00815E7F" w:rsidP="00F828E5">
      <w:pPr>
        <w:spacing w:before="120" w:after="120"/>
        <w:jc w:val="both"/>
        <w:rPr>
          <w:rFonts w:ascii="Arial" w:hAnsi="Arial" w:cs="Arial"/>
          <w:sz w:val="20"/>
          <w:szCs w:val="20"/>
        </w:rPr>
      </w:pPr>
      <w:r w:rsidRPr="00815E7F">
        <w:rPr>
          <w:rFonts w:ascii="Arial" w:hAnsi="Arial" w:cs="Arial"/>
          <w:sz w:val="20"/>
          <w:szCs w:val="20"/>
        </w:rPr>
        <w:t xml:space="preserve">Sjednané dílo bude provedeno v souladu s obecně závaznými předpisy, a to včetně zhotovení dokumentace skutečného provedení díla. </w:t>
      </w:r>
    </w:p>
    <w:p w:rsidR="00F828E5" w:rsidRPr="008A23CA" w:rsidRDefault="00815E7F" w:rsidP="00F828E5">
      <w:pPr>
        <w:spacing w:before="120" w:after="120"/>
        <w:jc w:val="both"/>
        <w:rPr>
          <w:rFonts w:ascii="Arial" w:hAnsi="Arial" w:cs="Arial"/>
          <w:sz w:val="20"/>
          <w:szCs w:val="20"/>
        </w:rPr>
      </w:pPr>
      <w:r w:rsidRPr="00815E7F">
        <w:rPr>
          <w:rFonts w:ascii="Arial" w:hAnsi="Arial" w:cs="Arial"/>
          <w:sz w:val="20"/>
          <w:szCs w:val="20"/>
        </w:rPr>
        <w:t xml:space="preserve">Z hlediska technického a technologického se sjednávají jako závazné technické a technologické předpisy a normy týkající se provádění prací a použitých materiálů a aktuální pokyny výrobců dodaných materiálů a zařízení pro instalaci či aplikaci takových materiálů a zařízení. </w:t>
      </w:r>
    </w:p>
    <w:p w:rsidR="00A53EC5" w:rsidRPr="008A23CA" w:rsidRDefault="00815E7F" w:rsidP="00A53EC5">
      <w:pPr>
        <w:spacing w:before="120" w:after="120"/>
        <w:jc w:val="both"/>
        <w:rPr>
          <w:rFonts w:ascii="Arial" w:hAnsi="Arial" w:cs="Arial"/>
          <w:sz w:val="20"/>
          <w:szCs w:val="20"/>
        </w:rPr>
      </w:pPr>
      <w:r w:rsidRPr="00815E7F">
        <w:rPr>
          <w:rFonts w:ascii="Arial" w:hAnsi="Arial" w:cs="Arial"/>
          <w:sz w:val="20"/>
          <w:szCs w:val="20"/>
        </w:rPr>
        <w:t>Zhotovitel je povinen při realizaci díla dodržovat veškeré podmínky plynoucí ze stavebního povolení i další podmínky stanovené dotčenými orgány.</w:t>
      </w:r>
    </w:p>
    <w:p w:rsidR="00F828E5" w:rsidRPr="008A23CA" w:rsidRDefault="00815E7F" w:rsidP="00F828E5">
      <w:pPr>
        <w:spacing w:before="120" w:after="120"/>
        <w:jc w:val="both"/>
        <w:rPr>
          <w:rFonts w:ascii="Arial" w:hAnsi="Arial" w:cs="Arial"/>
          <w:sz w:val="20"/>
          <w:szCs w:val="20"/>
        </w:rPr>
      </w:pPr>
      <w:r w:rsidRPr="00815E7F">
        <w:rPr>
          <w:rFonts w:ascii="Arial" w:hAnsi="Arial" w:cs="Arial"/>
          <w:sz w:val="20"/>
          <w:szCs w:val="20"/>
        </w:rPr>
        <w:t xml:space="preserve">2.4. Dojde-li při realizaci díla k podstatným změnám, doplňkům nebo rozšíření předmětu díla vyplývající z podmínek při provádění díla, nebo z odborných znalostí Zhotovitele, je Zhotovitel povinen provést soupis těchto změn, doplňků nebo rozšíření ve formě zadávacích listů, ocenit jej podle jednotkových cen použitých pro návrh ceny díla nebo sazbami uvedenými v příslušných ceníkách v aktuální cenové úrovni /pokud práce nejsou obsaženy v nabídkovém rozpočtu/  a předložit Objednateli k odsouhlasení s tím, že bude uzavřen ”Dodatek ke smlouvě”/shrnující jednotlivé zadávací listy s oceněním /, v němž bude řešena změna ceny, případně i termínu dokončení. Odsouhlasené zadávací listy zástupcem Objednatele nedávají samy o sobě právo Zhotoviteli realizaci těchto změn a jejich úhradu. Pokud tak Zhotovitel neučiní, má se za to, že práce a dodávky jím realizované byly v předmětu díla a v jeho ceně zahrnuty. </w:t>
      </w:r>
    </w:p>
    <w:p w:rsidR="004031DC" w:rsidRPr="00C47D0F" w:rsidRDefault="004031DC" w:rsidP="00F828E5">
      <w:pPr>
        <w:spacing w:before="120" w:after="120"/>
        <w:jc w:val="both"/>
        <w:rPr>
          <w:rFonts w:ascii="Arial" w:hAnsi="Arial" w:cs="Arial"/>
        </w:rPr>
      </w:pPr>
    </w:p>
    <w:p w:rsidR="00F828E5" w:rsidRPr="00684A1A" w:rsidRDefault="00815E7F" w:rsidP="00F828E5">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ČLÁNEK III.</w:t>
      </w:r>
    </w:p>
    <w:p w:rsidR="00F828E5" w:rsidRPr="00684A1A" w:rsidRDefault="00815E7F"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76" w:lineRule="auto"/>
        <w:ind w:right="-2"/>
        <w:jc w:val="center"/>
        <w:rPr>
          <w:rFonts w:ascii="Arial" w:hAnsi="Arial" w:cs="Arial"/>
          <w:b/>
          <w:color w:val="000000"/>
          <w:sz w:val="20"/>
          <w:szCs w:val="20"/>
        </w:rPr>
      </w:pPr>
      <w:r w:rsidRPr="00815E7F">
        <w:rPr>
          <w:rFonts w:ascii="Arial" w:hAnsi="Arial" w:cs="Arial"/>
          <w:b/>
          <w:color w:val="000000"/>
          <w:sz w:val="20"/>
          <w:szCs w:val="20"/>
        </w:rPr>
        <w:t>Čas a místo plnění</w:t>
      </w:r>
    </w:p>
    <w:p w:rsidR="00F828E5" w:rsidRPr="00684A1A"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283" w:right="688" w:hanging="283"/>
        <w:jc w:val="both"/>
        <w:rPr>
          <w:rFonts w:ascii="Arial" w:hAnsi="Arial" w:cs="Arial"/>
          <w:sz w:val="20"/>
          <w:szCs w:val="20"/>
        </w:rPr>
      </w:pPr>
    </w:p>
    <w:p w:rsidR="008D52D1" w:rsidRPr="00684A1A" w:rsidRDefault="00815E7F" w:rsidP="00DC09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283" w:right="688" w:hanging="283"/>
        <w:rPr>
          <w:rFonts w:ascii="Arial" w:hAnsi="Arial" w:cs="Arial"/>
          <w:sz w:val="20"/>
          <w:szCs w:val="20"/>
        </w:rPr>
      </w:pPr>
      <w:r w:rsidRPr="00815E7F">
        <w:rPr>
          <w:rFonts w:ascii="Arial" w:hAnsi="Arial" w:cs="Arial"/>
          <w:sz w:val="20"/>
          <w:szCs w:val="20"/>
        </w:rPr>
        <w:t xml:space="preserve">3.1. Zhotovitel se zavazuje provést a předat předmět díla dle čl. II v době: </w:t>
      </w:r>
      <w:r w:rsidRPr="00815E7F">
        <w:rPr>
          <w:rFonts w:ascii="Arial" w:hAnsi="Arial" w:cs="Arial"/>
          <w:sz w:val="20"/>
          <w:szCs w:val="20"/>
        </w:rPr>
        <w:tab/>
      </w:r>
    </w:p>
    <w:p w:rsidR="00DC090F" w:rsidRPr="00684A1A" w:rsidRDefault="00815E7F" w:rsidP="00B00D27">
      <w:pPr>
        <w:numPr>
          <w:ilvl w:val="0"/>
          <w:numId w:val="12"/>
        </w:numPr>
        <w:autoSpaceDE w:val="0"/>
        <w:autoSpaceDN w:val="0"/>
        <w:adjustRightInd w:val="0"/>
        <w:spacing w:after="120"/>
        <w:ind w:hanging="502"/>
        <w:jc w:val="both"/>
        <w:rPr>
          <w:rFonts w:ascii="Arial" w:hAnsi="Arial" w:cs="Arial"/>
          <w:sz w:val="20"/>
          <w:szCs w:val="20"/>
        </w:rPr>
      </w:pPr>
      <w:r w:rsidRPr="00815E7F">
        <w:rPr>
          <w:rFonts w:ascii="Arial" w:hAnsi="Arial" w:cs="Arial"/>
          <w:b/>
          <w:sz w:val="20"/>
          <w:szCs w:val="20"/>
        </w:rPr>
        <w:t xml:space="preserve">Termín </w:t>
      </w:r>
      <w:r w:rsidR="00684A1A">
        <w:rPr>
          <w:rFonts w:ascii="Arial" w:hAnsi="Arial" w:cs="Arial"/>
          <w:b/>
          <w:sz w:val="20"/>
          <w:szCs w:val="20"/>
        </w:rPr>
        <w:t>zahájení prací (</w:t>
      </w:r>
      <w:r w:rsidRPr="00815E7F">
        <w:rPr>
          <w:rFonts w:ascii="Arial" w:hAnsi="Arial" w:cs="Arial"/>
          <w:b/>
          <w:sz w:val="20"/>
          <w:szCs w:val="20"/>
        </w:rPr>
        <w:t>předání staveniště</w:t>
      </w:r>
      <w:r w:rsidR="00684A1A">
        <w:rPr>
          <w:rFonts w:ascii="Arial" w:hAnsi="Arial" w:cs="Arial"/>
          <w:b/>
          <w:sz w:val="20"/>
          <w:szCs w:val="20"/>
        </w:rPr>
        <w:t>)</w:t>
      </w:r>
      <w:r w:rsidRPr="00815E7F">
        <w:rPr>
          <w:rFonts w:ascii="Arial" w:hAnsi="Arial" w:cs="Arial"/>
          <w:b/>
          <w:sz w:val="20"/>
          <w:szCs w:val="20"/>
        </w:rPr>
        <w:t xml:space="preserve">: </w:t>
      </w:r>
      <w:r w:rsidR="00684A1A">
        <w:rPr>
          <w:rFonts w:ascii="Arial" w:hAnsi="Arial" w:cs="Arial"/>
          <w:sz w:val="20"/>
          <w:szCs w:val="20"/>
        </w:rPr>
        <w:t xml:space="preserve"> předpoklad duben 2022</w:t>
      </w:r>
    </w:p>
    <w:p w:rsidR="00191881" w:rsidRDefault="00815E7F" w:rsidP="00B00D27">
      <w:pPr>
        <w:numPr>
          <w:ilvl w:val="0"/>
          <w:numId w:val="12"/>
        </w:numPr>
        <w:spacing w:after="120"/>
        <w:ind w:hanging="502"/>
        <w:jc w:val="both"/>
        <w:rPr>
          <w:rFonts w:ascii="Arial" w:hAnsi="Arial" w:cs="Arial"/>
          <w:sz w:val="20"/>
          <w:szCs w:val="20"/>
        </w:rPr>
      </w:pPr>
      <w:r w:rsidRPr="00815E7F">
        <w:rPr>
          <w:rFonts w:ascii="Arial" w:hAnsi="Arial" w:cs="Arial"/>
          <w:b/>
          <w:sz w:val="20"/>
          <w:szCs w:val="20"/>
        </w:rPr>
        <w:t xml:space="preserve">Termín dokončení prací: </w:t>
      </w:r>
      <w:r w:rsidR="008A23CA" w:rsidRPr="00684A1A">
        <w:rPr>
          <w:rFonts w:ascii="Arial" w:hAnsi="Arial" w:cs="Arial"/>
          <w:sz w:val="20"/>
          <w:szCs w:val="20"/>
        </w:rPr>
        <w:t>do 22 týdnů od předání staveniště</w:t>
      </w:r>
    </w:p>
    <w:p w:rsidR="00000000" w:rsidRDefault="00224D11">
      <w:pPr>
        <w:pStyle w:val="Odstavecseseznamem"/>
        <w:spacing w:after="120"/>
        <w:ind w:left="928"/>
        <w:jc w:val="both"/>
        <w:rPr>
          <w:rFonts w:ascii="Arial" w:hAnsi="Arial" w:cs="Arial"/>
          <w:b/>
          <w:bCs/>
          <w:sz w:val="20"/>
          <w:szCs w:val="20"/>
        </w:rPr>
      </w:pPr>
    </w:p>
    <w:p w:rsidR="00000000" w:rsidRDefault="00224D11">
      <w:pPr>
        <w:pStyle w:val="Odstavecseseznamem"/>
        <w:spacing w:after="120"/>
        <w:ind w:left="928"/>
        <w:jc w:val="both"/>
        <w:rPr>
          <w:rFonts w:ascii="Arial" w:hAnsi="Arial" w:cs="Arial"/>
          <w:b/>
          <w:bCs/>
          <w:sz w:val="20"/>
          <w:szCs w:val="20"/>
        </w:rPr>
      </w:pPr>
    </w:p>
    <w:p w:rsidR="00000000" w:rsidRDefault="00815E7F">
      <w:pPr>
        <w:pStyle w:val="Odstavecseseznamem"/>
        <w:spacing w:after="120"/>
        <w:ind w:left="928"/>
        <w:jc w:val="both"/>
        <w:rPr>
          <w:rFonts w:ascii="Arial" w:hAnsi="Arial" w:cs="Arial"/>
          <w:sz w:val="20"/>
          <w:szCs w:val="20"/>
        </w:rPr>
      </w:pPr>
      <w:r w:rsidRPr="00815E7F">
        <w:rPr>
          <w:rFonts w:ascii="Arial" w:hAnsi="Arial" w:cs="Arial"/>
          <w:b/>
          <w:bCs/>
          <w:sz w:val="20"/>
          <w:szCs w:val="20"/>
        </w:rPr>
        <w:lastRenderedPageBreak/>
        <w:t>Pod pojmem termín dokončení se rozumí časová lhůta</w:t>
      </w:r>
      <w:r w:rsidRPr="00815E7F">
        <w:rPr>
          <w:rFonts w:ascii="Arial" w:hAnsi="Arial" w:cs="Arial"/>
          <w:sz w:val="20"/>
          <w:szCs w:val="20"/>
        </w:rPr>
        <w:t xml:space="preserve">, kterou Objednatel připouští pro úplné dokončení plnění, přičemž úplným dokončením se rozumí předání a převzetí díla Objednatelem bez vad a nedodělků, včetně dokumentů nutných pro získání pravomocného kolaudačního souhlasu/rozhodnutí. </w:t>
      </w:r>
    </w:p>
    <w:p w:rsidR="00000000" w:rsidRDefault="00224D11">
      <w:pPr>
        <w:pStyle w:val="Odstavecseseznamem"/>
        <w:spacing w:after="120"/>
        <w:ind w:left="928"/>
        <w:jc w:val="both"/>
        <w:rPr>
          <w:rFonts w:ascii="Arial" w:hAnsi="Arial" w:cs="Arial"/>
          <w:sz w:val="20"/>
          <w:szCs w:val="20"/>
        </w:rPr>
      </w:pPr>
    </w:p>
    <w:p w:rsidR="00835E6F" w:rsidRPr="00684A1A" w:rsidRDefault="00815E7F" w:rsidP="00DA488D">
      <w:pPr>
        <w:pStyle w:val="Odstavecseseznamem"/>
        <w:spacing w:after="120"/>
        <w:ind w:left="709" w:hanging="709"/>
        <w:jc w:val="both"/>
        <w:rPr>
          <w:rFonts w:ascii="Arial" w:hAnsi="Arial" w:cs="Arial"/>
          <w:sz w:val="20"/>
          <w:szCs w:val="20"/>
        </w:rPr>
      </w:pPr>
      <w:r w:rsidRPr="00815E7F">
        <w:rPr>
          <w:rFonts w:ascii="Arial" w:hAnsi="Arial" w:cs="Arial"/>
          <w:sz w:val="20"/>
          <w:szCs w:val="20"/>
        </w:rPr>
        <w:t>3.2. Místem plnění se sjednává: Město Sušice, k.ú. Sušice nad Otavou, p.č.: 236/1, 236/98, 236/99,236/100, 355/7, 356/1, 358/1, 358/24, 358/25, 358/28, 369/26</w:t>
      </w:r>
    </w:p>
    <w:p w:rsidR="008A23CA" w:rsidRDefault="008A23CA" w:rsidP="002275AB">
      <w:pPr>
        <w:pStyle w:val="Nadpis1"/>
        <w:jc w:val="center"/>
        <w:rPr>
          <w:rFonts w:ascii="Arial" w:hAnsi="Arial" w:cs="Arial"/>
          <w:b/>
          <w:color w:val="auto"/>
          <w:sz w:val="24"/>
          <w:szCs w:val="24"/>
          <w:u w:val="none"/>
        </w:rPr>
      </w:pPr>
    </w:p>
    <w:p w:rsidR="00AA4BF8" w:rsidRPr="00B00D27" w:rsidRDefault="00815E7F" w:rsidP="002275AB">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ČLÁNEK IV.</w:t>
      </w:r>
    </w:p>
    <w:p w:rsidR="00B228A8" w:rsidRPr="00B00D27" w:rsidRDefault="00815E7F"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spacing w:line="276" w:lineRule="auto"/>
        <w:ind w:right="-2"/>
        <w:jc w:val="center"/>
        <w:rPr>
          <w:rFonts w:ascii="Arial" w:hAnsi="Arial" w:cs="Arial"/>
          <w:b/>
          <w:color w:val="000000"/>
          <w:sz w:val="20"/>
          <w:szCs w:val="20"/>
        </w:rPr>
      </w:pPr>
      <w:r w:rsidRPr="00815E7F">
        <w:rPr>
          <w:rFonts w:ascii="Arial" w:hAnsi="Arial" w:cs="Arial"/>
          <w:b/>
          <w:color w:val="000000"/>
          <w:sz w:val="20"/>
          <w:szCs w:val="20"/>
        </w:rPr>
        <w:t>Cena za dílo a další podmínky realizace díla</w:t>
      </w:r>
    </w:p>
    <w:p w:rsidR="00B228A8" w:rsidRPr="00B00D27"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right="688"/>
        <w:jc w:val="both"/>
        <w:rPr>
          <w:rFonts w:ascii="Arial" w:hAnsi="Arial" w:cs="Arial"/>
          <w:color w:val="000000"/>
          <w:sz w:val="20"/>
          <w:szCs w:val="20"/>
        </w:rPr>
      </w:pPr>
    </w:p>
    <w:p w:rsidR="00B228A8" w:rsidRPr="00B00D27" w:rsidRDefault="00815E7F" w:rsidP="00E939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after="120"/>
        <w:jc w:val="both"/>
        <w:rPr>
          <w:rFonts w:ascii="Arial" w:hAnsi="Arial" w:cs="Arial"/>
          <w:color w:val="000000"/>
          <w:sz w:val="20"/>
          <w:szCs w:val="20"/>
        </w:rPr>
      </w:pPr>
      <w:r w:rsidRPr="00815E7F">
        <w:rPr>
          <w:rFonts w:ascii="Arial" w:hAnsi="Arial" w:cs="Arial"/>
          <w:color w:val="000000"/>
          <w:sz w:val="20"/>
          <w:szCs w:val="20"/>
        </w:rPr>
        <w:t xml:space="preserve">4.1. Cena díla je stanovena na základě cenové nabídky Zhotovitele, která obsahuje položkový rozpočet a je přílohou </w:t>
      </w:r>
      <w:r w:rsidRPr="00815E7F">
        <w:rPr>
          <w:rFonts w:ascii="Arial" w:hAnsi="Arial" w:cs="Arial"/>
          <w:b/>
          <w:color w:val="000000"/>
          <w:sz w:val="20"/>
          <w:szCs w:val="20"/>
        </w:rPr>
        <w:t>t</w:t>
      </w:r>
      <w:r w:rsidRPr="00815E7F">
        <w:rPr>
          <w:rFonts w:ascii="Arial" w:hAnsi="Arial" w:cs="Arial"/>
          <w:color w:val="000000"/>
          <w:sz w:val="20"/>
          <w:szCs w:val="20"/>
        </w:rPr>
        <w:t xml:space="preserve">éto smlouvy. </w:t>
      </w:r>
    </w:p>
    <w:p w:rsidR="00B228A8" w:rsidRPr="00B00D27" w:rsidRDefault="00815E7F"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rFonts w:ascii="Arial" w:hAnsi="Arial" w:cs="Arial"/>
          <w:color w:val="000000"/>
          <w:sz w:val="20"/>
          <w:szCs w:val="20"/>
        </w:rPr>
      </w:pPr>
      <w:r w:rsidRPr="00815E7F">
        <w:rPr>
          <w:rFonts w:ascii="Arial" w:hAnsi="Arial" w:cs="Arial"/>
          <w:color w:val="000000"/>
          <w:sz w:val="20"/>
          <w:szCs w:val="20"/>
        </w:rPr>
        <w:t>Cena uvedená v nabídce je pevná a obsahuje veškeré náklady a zisk Zhotovitele, nezbytné pro dokončení díla v rozsahu, který je dán touto smlouvou o dílo (tedy i včetně případných prací a dodávek, které v nabídce zhotovitele uvedeny nejsou, přestože tvoří součást předmětu díla ve smyslu čl. II této smlouvy) a v termínu dle této smlouvy o dílo. Způsob stanovení ceny a její výše byl odsouhlasen oběma smluvními stranami.</w:t>
      </w:r>
    </w:p>
    <w:p w:rsidR="00B228A8" w:rsidRPr="00B00D27"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rFonts w:ascii="Arial" w:hAnsi="Arial" w:cs="Arial"/>
          <w:color w:val="000000"/>
          <w:sz w:val="20"/>
          <w:szCs w:val="20"/>
        </w:rPr>
      </w:pPr>
    </w:p>
    <w:p w:rsidR="00B228A8" w:rsidRPr="00B00D27" w:rsidRDefault="00815E7F"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rFonts w:ascii="Arial" w:hAnsi="Arial" w:cs="Arial"/>
          <w:b/>
          <w:sz w:val="20"/>
          <w:szCs w:val="20"/>
        </w:rPr>
      </w:pPr>
      <w:r w:rsidRPr="00815E7F">
        <w:rPr>
          <w:rFonts w:ascii="Arial" w:hAnsi="Arial" w:cs="Arial"/>
          <w:b/>
          <w:sz w:val="20"/>
          <w:szCs w:val="20"/>
        </w:rPr>
        <w:t xml:space="preserve">4.2. Smluvní strany dohodly (s odkazem na přílohu této smlouvy), že cena za zhotovení díla činí </w:t>
      </w:r>
      <w:r w:rsidRPr="00815E7F">
        <w:rPr>
          <w:rFonts w:ascii="Arial" w:hAnsi="Arial" w:cs="Arial"/>
          <w:b/>
          <w:sz w:val="20"/>
          <w:szCs w:val="20"/>
          <w:shd w:val="clear" w:color="auto" w:fill="D9D9D9" w:themeFill="background1" w:themeFillShade="D9"/>
        </w:rPr>
        <w:t>………………………</w:t>
      </w:r>
      <w:r w:rsidRPr="00815E7F">
        <w:rPr>
          <w:rFonts w:ascii="Arial" w:hAnsi="Arial" w:cs="Arial"/>
          <w:b/>
          <w:sz w:val="20"/>
          <w:szCs w:val="20"/>
        </w:rPr>
        <w:t xml:space="preserve">Kč bez DPH (slovy: </w:t>
      </w:r>
      <w:r w:rsidRPr="00815E7F">
        <w:rPr>
          <w:rFonts w:ascii="Arial" w:hAnsi="Arial" w:cs="Arial"/>
          <w:b/>
          <w:sz w:val="20"/>
          <w:szCs w:val="20"/>
          <w:shd w:val="clear" w:color="auto" w:fill="D9D9D9" w:themeFill="background1" w:themeFillShade="D9"/>
        </w:rPr>
        <w:t>………………………………….)</w:t>
      </w:r>
      <w:r w:rsidRPr="00815E7F">
        <w:rPr>
          <w:rFonts w:ascii="Arial" w:hAnsi="Arial" w:cs="Arial"/>
          <w:b/>
          <w:sz w:val="20"/>
          <w:szCs w:val="20"/>
        </w:rPr>
        <w:t>.</w:t>
      </w:r>
    </w:p>
    <w:p w:rsidR="00F56C90" w:rsidRPr="00B00D27" w:rsidRDefault="00F56C90"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rFonts w:ascii="Arial" w:hAnsi="Arial" w:cs="Arial"/>
          <w:b/>
          <w:sz w:val="20"/>
          <w:szCs w:val="20"/>
        </w:rPr>
      </w:pPr>
    </w:p>
    <w:p w:rsidR="00F56C90" w:rsidRPr="00B00D27" w:rsidRDefault="00815E7F"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rFonts w:ascii="Arial" w:hAnsi="Arial" w:cs="Arial"/>
          <w:b/>
          <w:sz w:val="20"/>
          <w:szCs w:val="20"/>
        </w:rPr>
      </w:pPr>
      <w:r w:rsidRPr="00815E7F">
        <w:rPr>
          <w:rFonts w:ascii="Arial" w:hAnsi="Arial" w:cs="Arial"/>
          <w:b/>
          <w:sz w:val="20"/>
          <w:szCs w:val="20"/>
        </w:rPr>
        <w:t xml:space="preserve">DPH </w:t>
      </w:r>
      <w:r w:rsidRPr="00815E7F">
        <w:rPr>
          <w:rFonts w:ascii="Arial" w:hAnsi="Arial" w:cs="Arial"/>
          <w:b/>
          <w:sz w:val="20"/>
          <w:szCs w:val="20"/>
          <w:shd w:val="clear" w:color="auto" w:fill="D9D9D9" w:themeFill="background1" w:themeFillShade="D9"/>
        </w:rPr>
        <w:t>………………………</w:t>
      </w:r>
    </w:p>
    <w:p w:rsidR="004031DC" w:rsidRPr="00B00D27" w:rsidRDefault="004031DC"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rFonts w:ascii="Arial" w:hAnsi="Arial" w:cs="Arial"/>
          <w:b/>
          <w:sz w:val="20"/>
          <w:szCs w:val="20"/>
        </w:rPr>
      </w:pPr>
    </w:p>
    <w:p w:rsidR="00F56C90" w:rsidRPr="00B00D27" w:rsidRDefault="00815E7F"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rFonts w:ascii="Arial" w:hAnsi="Arial" w:cs="Arial"/>
          <w:b/>
          <w:sz w:val="20"/>
          <w:szCs w:val="20"/>
        </w:rPr>
      </w:pPr>
      <w:r w:rsidRPr="00815E7F">
        <w:rPr>
          <w:rFonts w:ascii="Arial" w:hAnsi="Arial" w:cs="Arial"/>
          <w:b/>
          <w:sz w:val="20"/>
          <w:szCs w:val="20"/>
        </w:rPr>
        <w:t xml:space="preserve">Celková cena díla včetně DPH: </w:t>
      </w:r>
      <w:r w:rsidRPr="00815E7F">
        <w:rPr>
          <w:rFonts w:ascii="Arial" w:hAnsi="Arial" w:cs="Arial"/>
          <w:b/>
          <w:sz w:val="20"/>
          <w:szCs w:val="20"/>
          <w:shd w:val="clear" w:color="auto" w:fill="D9D9D9" w:themeFill="background1" w:themeFillShade="D9"/>
        </w:rPr>
        <w:t>………………………</w:t>
      </w:r>
      <w:r w:rsidRPr="00815E7F">
        <w:rPr>
          <w:rFonts w:ascii="Arial" w:hAnsi="Arial" w:cs="Arial"/>
          <w:b/>
          <w:sz w:val="20"/>
          <w:szCs w:val="20"/>
        </w:rPr>
        <w:t xml:space="preserve"> Kč</w:t>
      </w:r>
      <w:r w:rsidRPr="00815E7F">
        <w:rPr>
          <w:rFonts w:ascii="Arial" w:hAnsi="Arial" w:cs="Arial"/>
          <w:b/>
          <w:sz w:val="20"/>
          <w:szCs w:val="20"/>
        </w:rPr>
        <w:tab/>
      </w:r>
    </w:p>
    <w:p w:rsidR="00B228A8" w:rsidRPr="00B00D27" w:rsidRDefault="00B228A8" w:rsidP="00B228A8">
      <w:pPr>
        <w:widowControl w:val="0"/>
        <w:jc w:val="both"/>
        <w:rPr>
          <w:rFonts w:ascii="Arial" w:hAnsi="Arial" w:cs="Arial"/>
          <w:sz w:val="20"/>
          <w:szCs w:val="20"/>
        </w:rPr>
      </w:pPr>
    </w:p>
    <w:p w:rsidR="00B228A8" w:rsidRPr="00B00D27"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rFonts w:ascii="Arial" w:hAnsi="Arial" w:cs="Arial"/>
          <w:b/>
          <w:color w:val="000000"/>
          <w:sz w:val="20"/>
          <w:szCs w:val="20"/>
        </w:rPr>
      </w:pPr>
    </w:p>
    <w:p w:rsidR="001F4258" w:rsidRPr="00B00D27" w:rsidRDefault="00815E7F" w:rsidP="00113F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after="120"/>
        <w:jc w:val="both"/>
        <w:rPr>
          <w:rFonts w:ascii="Arial" w:hAnsi="Arial" w:cs="Arial"/>
          <w:color w:val="000000"/>
          <w:sz w:val="20"/>
          <w:szCs w:val="20"/>
        </w:rPr>
      </w:pPr>
      <w:r w:rsidRPr="00815E7F">
        <w:rPr>
          <w:rFonts w:ascii="Arial" w:hAnsi="Arial" w:cs="Arial"/>
          <w:color w:val="000000"/>
          <w:sz w:val="20"/>
          <w:szCs w:val="20"/>
        </w:rPr>
        <w:t xml:space="preserve">4.3. STANOVENÁ A ODSOUHLASENÁ CENA JE CENOU NEJVÝŠE PŘÍPUSTNOU, tj. pokud jde o horní limit ceny za dílo, Zhotovitel nemá právo požadovat bez souhlasu Objednatele její zvýšení. </w:t>
      </w:r>
    </w:p>
    <w:p w:rsidR="00113F6E" w:rsidRPr="00B00D27" w:rsidRDefault="00815E7F" w:rsidP="00113F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after="120"/>
        <w:jc w:val="both"/>
        <w:rPr>
          <w:rFonts w:ascii="Arial" w:hAnsi="Arial" w:cs="Arial"/>
          <w:color w:val="000000"/>
          <w:sz w:val="20"/>
          <w:szCs w:val="20"/>
        </w:rPr>
      </w:pPr>
      <w:r w:rsidRPr="00815E7F">
        <w:rPr>
          <w:rFonts w:ascii="Arial" w:hAnsi="Arial" w:cs="Arial"/>
          <w:color w:val="000000"/>
          <w:sz w:val="20"/>
          <w:szCs w:val="20"/>
        </w:rPr>
        <w:t>4.4. Změnu rozsahu a podoby provádění díla je možné provézt pouze po předchozím uzavřením dodatku k SOD</w:t>
      </w:r>
      <w:r w:rsidRPr="00815E7F">
        <w:rPr>
          <w:rFonts w:ascii="Arial" w:hAnsi="Arial" w:cs="Arial"/>
          <w:sz w:val="20"/>
          <w:szCs w:val="20"/>
        </w:rPr>
        <w:t xml:space="preserve">. </w:t>
      </w:r>
    </w:p>
    <w:p w:rsidR="00113F6E" w:rsidRPr="00B00D27" w:rsidRDefault="00815E7F" w:rsidP="00113F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after="120"/>
        <w:jc w:val="both"/>
        <w:rPr>
          <w:rFonts w:ascii="Arial" w:hAnsi="Arial" w:cs="Arial"/>
          <w:color w:val="000000"/>
          <w:sz w:val="20"/>
          <w:szCs w:val="20"/>
        </w:rPr>
      </w:pPr>
      <w:r w:rsidRPr="00815E7F">
        <w:rPr>
          <w:rFonts w:ascii="Arial" w:hAnsi="Arial" w:cs="Arial"/>
          <w:sz w:val="20"/>
          <w:szCs w:val="20"/>
        </w:rPr>
        <w:t>4.5. Vyskytnou-li se při provádění díla nutnost provádění změn, bude jejich provedení řešeno v souladu se zákonem č. 134/2016 Sb., o zadávání veřejných zakázkách.</w:t>
      </w:r>
    </w:p>
    <w:p w:rsidR="00B228A8" w:rsidRPr="00B00D27" w:rsidRDefault="00815E7F"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t>4.6. Smluvní strany se dohodly, že Zhotovitel nese nebezpečí škody na zhotovovaném díle, a to až do doby jeho protokolárního předání Objednateli po řádném a úplném dokončení díla a odstranění případných vad a nedodělků díla. Vlastníkem díla je po celou dobu provádění díla Objednatel, vyjma těch materiálů a zařízení, která ještě nebyla do díla zabudována nebo instalována a ze strany Objednatele ještě nedošlo k úhradě jejich ceny (viz položkový rozpočet díla a jemu odpovídající fakturace Zhotovitele).</w:t>
      </w:r>
    </w:p>
    <w:p w:rsidR="00DA260E" w:rsidRPr="00B00D27" w:rsidRDefault="00DA260E"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DA260E" w:rsidRPr="00C47D0F" w:rsidRDefault="00DA260E" w:rsidP="00DA26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rPr>
      </w:pPr>
    </w:p>
    <w:p w:rsidR="00AA4BF8" w:rsidRPr="00B00D27" w:rsidRDefault="00815E7F" w:rsidP="008D7542">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ČLÁNEK V.</w:t>
      </w:r>
    </w:p>
    <w:p w:rsidR="006F2FB7" w:rsidRPr="00B00D27" w:rsidRDefault="00815E7F"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76" w:lineRule="auto"/>
        <w:ind w:right="-2"/>
        <w:jc w:val="center"/>
        <w:rPr>
          <w:rFonts w:ascii="Arial" w:hAnsi="Arial" w:cs="Arial"/>
          <w:b/>
          <w:sz w:val="20"/>
          <w:szCs w:val="20"/>
        </w:rPr>
      </w:pPr>
      <w:r w:rsidRPr="00815E7F">
        <w:rPr>
          <w:rFonts w:ascii="Arial" w:hAnsi="Arial" w:cs="Arial"/>
          <w:b/>
          <w:sz w:val="20"/>
          <w:szCs w:val="20"/>
        </w:rPr>
        <w:t>Způsob placení díla</w:t>
      </w:r>
    </w:p>
    <w:p w:rsidR="006F2FB7" w:rsidRPr="00B00D27"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right="688"/>
        <w:jc w:val="both"/>
        <w:rPr>
          <w:rFonts w:ascii="Arial" w:hAnsi="Arial" w:cs="Arial"/>
          <w:sz w:val="20"/>
          <w:szCs w:val="20"/>
        </w:rPr>
      </w:pPr>
    </w:p>
    <w:p w:rsidR="006F2FB7" w:rsidRPr="00B00D27" w:rsidRDefault="00815E7F" w:rsidP="006F2FB7">
      <w:pPr>
        <w:jc w:val="both"/>
        <w:rPr>
          <w:rFonts w:ascii="Arial" w:hAnsi="Arial" w:cs="Arial"/>
          <w:sz w:val="20"/>
          <w:szCs w:val="20"/>
        </w:rPr>
      </w:pPr>
      <w:r w:rsidRPr="00815E7F">
        <w:rPr>
          <w:rFonts w:ascii="Arial" w:hAnsi="Arial" w:cs="Arial"/>
          <w:sz w:val="20"/>
          <w:szCs w:val="20"/>
        </w:rPr>
        <w:t xml:space="preserve">5.1 Zhotovitel nebude požadovat zálohu. Zhotovitel má právo pouze na úhradu skutečně provedených prací, a to na základě průběžné fakturace (daňového dokladu) měsíčního plnění, která bude provedena vždy k poslednímu dni příslušného měsíce a celková fakturovaná částka bude doložena soupisem skutečně provedených a oceněných prací, který musí být odsouhlasen zástupcem Objednatele pro věci technické. </w:t>
      </w:r>
    </w:p>
    <w:p w:rsidR="006F2FB7" w:rsidRPr="00B00D27" w:rsidRDefault="006F2FB7" w:rsidP="006F2FB7">
      <w:pPr>
        <w:jc w:val="both"/>
        <w:rPr>
          <w:rFonts w:ascii="Arial" w:hAnsi="Arial" w:cs="Arial"/>
          <w:sz w:val="20"/>
          <w:szCs w:val="20"/>
        </w:rPr>
      </w:pPr>
    </w:p>
    <w:p w:rsidR="006F2FB7" w:rsidRPr="00B00D27" w:rsidRDefault="00815E7F" w:rsidP="006F2FB7">
      <w:pPr>
        <w:jc w:val="both"/>
        <w:rPr>
          <w:rFonts w:ascii="Arial" w:hAnsi="Arial" w:cs="Arial"/>
          <w:sz w:val="20"/>
          <w:szCs w:val="20"/>
        </w:rPr>
      </w:pPr>
      <w:r w:rsidRPr="00815E7F">
        <w:rPr>
          <w:rFonts w:ascii="Arial" w:hAnsi="Arial" w:cs="Arial"/>
          <w:sz w:val="20"/>
          <w:szCs w:val="20"/>
        </w:rPr>
        <w:t xml:space="preserve">5.2 V případě neodsouhlasení soupisu skutečně provedených pracíObjednatelem se má za to, že nevzniklo právo fakturovat. Pokud bude faktura Zhotovitele obsahovat i neodsouhlasené práce, je Objednatel oprávněn uhradit pouze tu část faktury, se kterou souhlasí. Na zbývající část faktury nemůže Zhotovitel uplatňovat žádné majetkové sankce, vyplývající z peněžitého dluhu Objednatele. </w:t>
      </w:r>
    </w:p>
    <w:p w:rsidR="006F2FB7" w:rsidRDefault="006F2FB7" w:rsidP="006F2FB7">
      <w:pPr>
        <w:ind w:left="703"/>
        <w:jc w:val="both"/>
        <w:rPr>
          <w:rFonts w:ascii="Arial" w:hAnsi="Arial" w:cs="Arial"/>
          <w:sz w:val="20"/>
          <w:szCs w:val="20"/>
        </w:rPr>
      </w:pPr>
    </w:p>
    <w:p w:rsidR="00B00D27" w:rsidRPr="00B00D27" w:rsidRDefault="00B00D27" w:rsidP="006F2FB7">
      <w:pPr>
        <w:ind w:left="703"/>
        <w:jc w:val="both"/>
        <w:rPr>
          <w:rFonts w:ascii="Arial" w:hAnsi="Arial" w:cs="Arial"/>
          <w:sz w:val="20"/>
          <w:szCs w:val="20"/>
        </w:rPr>
      </w:pPr>
    </w:p>
    <w:p w:rsidR="006F2FB7" w:rsidRPr="00B00D27" w:rsidRDefault="00815E7F" w:rsidP="00FD0CEF">
      <w:pPr>
        <w:spacing w:after="120"/>
        <w:jc w:val="both"/>
        <w:rPr>
          <w:rFonts w:ascii="Arial" w:hAnsi="Arial" w:cs="Arial"/>
          <w:sz w:val="20"/>
          <w:szCs w:val="20"/>
        </w:rPr>
      </w:pPr>
      <w:r w:rsidRPr="00815E7F">
        <w:rPr>
          <w:rFonts w:ascii="Arial" w:hAnsi="Arial" w:cs="Arial"/>
          <w:sz w:val="20"/>
          <w:szCs w:val="20"/>
        </w:rPr>
        <w:lastRenderedPageBreak/>
        <w:t>5.3 Po dokončení, předání a převzetí hotového díla Objednateli vystaví Zhotovitel konečnou fakturu – daňový doklad. Konečná faktura bude obsahovat náležitosti účetního a daňového dokladu ve smyslu příslušných právních předpisů. Mimo tyto náležitosti musí dále obsahovat:</w:t>
      </w:r>
    </w:p>
    <w:p w:rsidR="006F2FB7" w:rsidRPr="00B00D27" w:rsidRDefault="00815E7F" w:rsidP="00FD0CEF">
      <w:pPr>
        <w:numPr>
          <w:ilvl w:val="0"/>
          <w:numId w:val="4"/>
        </w:numPr>
        <w:spacing w:after="120"/>
        <w:ind w:left="1060" w:hanging="357"/>
        <w:jc w:val="both"/>
        <w:rPr>
          <w:rFonts w:ascii="Arial" w:hAnsi="Arial" w:cs="Arial"/>
          <w:sz w:val="20"/>
          <w:szCs w:val="20"/>
        </w:rPr>
      </w:pPr>
      <w:r w:rsidRPr="00815E7F">
        <w:rPr>
          <w:rFonts w:ascii="Arial" w:hAnsi="Arial" w:cs="Arial"/>
          <w:sz w:val="20"/>
          <w:szCs w:val="20"/>
        </w:rPr>
        <w:t>výslovné označení „konečná faktura“</w:t>
      </w:r>
    </w:p>
    <w:p w:rsidR="006F2FB7" w:rsidRPr="00B00D27" w:rsidRDefault="00815E7F" w:rsidP="00FD0CEF">
      <w:pPr>
        <w:numPr>
          <w:ilvl w:val="0"/>
          <w:numId w:val="4"/>
        </w:numPr>
        <w:spacing w:after="120"/>
        <w:ind w:left="1060" w:hanging="357"/>
        <w:jc w:val="both"/>
        <w:rPr>
          <w:rFonts w:ascii="Arial" w:hAnsi="Arial" w:cs="Arial"/>
          <w:sz w:val="20"/>
          <w:szCs w:val="20"/>
        </w:rPr>
      </w:pPr>
      <w:r w:rsidRPr="00815E7F">
        <w:rPr>
          <w:rFonts w:ascii="Arial" w:hAnsi="Arial" w:cs="Arial"/>
          <w:sz w:val="20"/>
          <w:szCs w:val="20"/>
        </w:rPr>
        <w:t>soupis všech provedených prací v ceně bez DPH</w:t>
      </w:r>
    </w:p>
    <w:p w:rsidR="006F2FB7" w:rsidRPr="00B00D27" w:rsidRDefault="00815E7F" w:rsidP="00FD0CEF">
      <w:pPr>
        <w:numPr>
          <w:ilvl w:val="0"/>
          <w:numId w:val="4"/>
        </w:numPr>
        <w:spacing w:after="120"/>
        <w:ind w:left="1060" w:hanging="357"/>
        <w:jc w:val="both"/>
        <w:rPr>
          <w:rFonts w:ascii="Arial" w:hAnsi="Arial" w:cs="Arial"/>
          <w:sz w:val="20"/>
          <w:szCs w:val="20"/>
        </w:rPr>
      </w:pPr>
      <w:r w:rsidRPr="00815E7F">
        <w:rPr>
          <w:rFonts w:ascii="Arial" w:hAnsi="Arial" w:cs="Arial"/>
          <w:sz w:val="20"/>
          <w:szCs w:val="20"/>
        </w:rPr>
        <w:t>soupis všech uhrazených průběžných faktur rozčleněných na cenu bez daně a s DPH</w:t>
      </w:r>
    </w:p>
    <w:p w:rsidR="006F2FB7" w:rsidRPr="00B00D27" w:rsidRDefault="00815E7F" w:rsidP="00FD0CEF">
      <w:pPr>
        <w:numPr>
          <w:ilvl w:val="0"/>
          <w:numId w:val="4"/>
        </w:numPr>
        <w:spacing w:after="120"/>
        <w:ind w:left="1060" w:hanging="357"/>
        <w:jc w:val="both"/>
        <w:rPr>
          <w:rFonts w:ascii="Arial" w:hAnsi="Arial" w:cs="Arial"/>
          <w:sz w:val="20"/>
          <w:szCs w:val="20"/>
        </w:rPr>
      </w:pPr>
      <w:r w:rsidRPr="00815E7F">
        <w:rPr>
          <w:rFonts w:ascii="Arial" w:hAnsi="Arial" w:cs="Arial"/>
          <w:sz w:val="20"/>
          <w:szCs w:val="20"/>
        </w:rPr>
        <w:t>výslednou cenu díla celkem bez DPH, celkovou výši DPH a cenu včetně DPH</w:t>
      </w:r>
    </w:p>
    <w:p w:rsidR="006F2FB7" w:rsidRPr="00B00D27" w:rsidRDefault="00815E7F" w:rsidP="00FD0CEF">
      <w:pPr>
        <w:numPr>
          <w:ilvl w:val="0"/>
          <w:numId w:val="4"/>
        </w:numPr>
        <w:spacing w:after="120"/>
        <w:ind w:left="1060" w:hanging="357"/>
        <w:jc w:val="both"/>
        <w:rPr>
          <w:rFonts w:ascii="Arial" w:hAnsi="Arial" w:cs="Arial"/>
          <w:sz w:val="20"/>
          <w:szCs w:val="20"/>
        </w:rPr>
      </w:pPr>
      <w:r w:rsidRPr="00815E7F">
        <w:rPr>
          <w:rFonts w:ascii="Arial" w:hAnsi="Arial" w:cs="Arial"/>
          <w:sz w:val="20"/>
          <w:szCs w:val="20"/>
        </w:rPr>
        <w:t>rozdíl mezi konečnou cenou a výší průběžně uhrazených částek (bez DPH i s DPH).</w:t>
      </w:r>
    </w:p>
    <w:p w:rsidR="006F2FB7" w:rsidRPr="00B00D27" w:rsidRDefault="006F2FB7" w:rsidP="006F2FB7">
      <w:pPr>
        <w:ind w:left="1060"/>
        <w:jc w:val="both"/>
        <w:rPr>
          <w:rFonts w:ascii="Arial" w:hAnsi="Arial" w:cs="Arial"/>
          <w:sz w:val="20"/>
          <w:szCs w:val="20"/>
        </w:rPr>
      </w:pPr>
    </w:p>
    <w:p w:rsidR="006F2FB7" w:rsidRPr="00B00D27" w:rsidRDefault="00815E7F" w:rsidP="006F2FB7">
      <w:pPr>
        <w:jc w:val="both"/>
        <w:rPr>
          <w:rFonts w:ascii="Arial" w:hAnsi="Arial" w:cs="Arial"/>
          <w:sz w:val="20"/>
          <w:szCs w:val="20"/>
        </w:rPr>
      </w:pPr>
      <w:r w:rsidRPr="00815E7F">
        <w:rPr>
          <w:rFonts w:ascii="Arial" w:hAnsi="Arial" w:cs="Arial"/>
          <w:sz w:val="20"/>
          <w:szCs w:val="20"/>
        </w:rPr>
        <w:t xml:space="preserve">5.4 Lhůta splatnosti faktur je </w:t>
      </w:r>
      <w:r w:rsidRPr="00815E7F">
        <w:rPr>
          <w:rFonts w:ascii="Arial" w:hAnsi="Arial" w:cs="Arial"/>
          <w:b/>
          <w:sz w:val="20"/>
          <w:szCs w:val="20"/>
        </w:rPr>
        <w:t>30</w:t>
      </w:r>
      <w:r w:rsidR="00997CA5">
        <w:rPr>
          <w:rFonts w:ascii="Arial" w:hAnsi="Arial" w:cs="Arial"/>
          <w:b/>
          <w:sz w:val="20"/>
          <w:szCs w:val="20"/>
        </w:rPr>
        <w:t xml:space="preserve"> </w:t>
      </w:r>
      <w:r w:rsidRPr="00815E7F">
        <w:rPr>
          <w:rFonts w:ascii="Arial" w:hAnsi="Arial" w:cs="Arial"/>
          <w:b/>
          <w:bCs/>
          <w:sz w:val="20"/>
          <w:szCs w:val="20"/>
        </w:rPr>
        <w:t xml:space="preserve">dnů </w:t>
      </w:r>
      <w:r w:rsidRPr="00815E7F">
        <w:rPr>
          <w:rFonts w:ascii="Arial" w:hAnsi="Arial" w:cs="Arial"/>
          <w:sz w:val="20"/>
          <w:szCs w:val="20"/>
        </w:rPr>
        <w:t>ode dne doručení faktury Objednateli. Každá faktura bude doložena soupisem prací a protokolem o předání a převzetí provedených prací.,</w:t>
      </w:r>
    </w:p>
    <w:p w:rsidR="007E7C37" w:rsidRPr="00B00D27" w:rsidRDefault="007E7C37" w:rsidP="006F2FB7">
      <w:pPr>
        <w:jc w:val="both"/>
        <w:rPr>
          <w:rFonts w:ascii="Arial" w:hAnsi="Arial" w:cs="Arial"/>
          <w:sz w:val="20"/>
          <w:szCs w:val="20"/>
        </w:rPr>
      </w:pPr>
    </w:p>
    <w:p w:rsidR="006F2FB7" w:rsidRPr="00B00D27" w:rsidRDefault="00815E7F" w:rsidP="006329A0">
      <w:pPr>
        <w:jc w:val="both"/>
        <w:rPr>
          <w:rFonts w:ascii="Arial" w:hAnsi="Arial" w:cs="Arial"/>
          <w:sz w:val="20"/>
          <w:szCs w:val="20"/>
        </w:rPr>
      </w:pPr>
      <w:r w:rsidRPr="00815E7F">
        <w:rPr>
          <w:rFonts w:ascii="Arial" w:hAnsi="Arial" w:cs="Arial"/>
          <w:sz w:val="20"/>
          <w:szCs w:val="20"/>
        </w:rPr>
        <w:t>5.5 Práce, které provedl Zhotovitel bez souhlasu Objednatele nad rámec předmětu díla tak, jak je popsáno v článku čl. II této smlouvy, se do soupisu prací nesmějí zařazovat a považují se za součást celkové ceny díla, vyjma případů, kdy se strany písemně dohodnou jinak.</w:t>
      </w:r>
    </w:p>
    <w:p w:rsidR="006F2FB7" w:rsidRPr="00B00D27"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sz w:val="20"/>
          <w:szCs w:val="20"/>
        </w:rPr>
      </w:pPr>
    </w:p>
    <w:p w:rsidR="006F2FB7" w:rsidRPr="00B00D27" w:rsidRDefault="00815E7F"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sz w:val="20"/>
          <w:szCs w:val="20"/>
        </w:rPr>
      </w:pPr>
      <w:r w:rsidRPr="00815E7F">
        <w:rPr>
          <w:rFonts w:ascii="Arial" w:hAnsi="Arial" w:cs="Arial"/>
          <w:sz w:val="20"/>
          <w:szCs w:val="20"/>
        </w:rPr>
        <w:t>5.6. Smluvní strany se dále dohodly, že v případě, že se Zhotovitel stane ve smyslu ust.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rsidR="006329A0" w:rsidRPr="00C47D0F" w:rsidRDefault="006329A0"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rPr>
      </w:pPr>
    </w:p>
    <w:p w:rsidR="00F56C90" w:rsidRPr="00C47D0F" w:rsidRDefault="00F56C90"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rPr>
      </w:pPr>
    </w:p>
    <w:p w:rsidR="00587FC1" w:rsidRPr="00B00D27" w:rsidRDefault="00815E7F" w:rsidP="002275AB">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ČLÁNEK VI</w:t>
      </w:r>
    </w:p>
    <w:p w:rsidR="00587FC1" w:rsidRPr="00B00D27" w:rsidRDefault="00815E7F" w:rsidP="002275AB">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 xml:space="preserve">Provádění díla </w:t>
      </w:r>
    </w:p>
    <w:p w:rsidR="00DE3A8F" w:rsidRPr="00B00D27" w:rsidRDefault="00DE3A8F" w:rsidP="00DE3A8F">
      <w:pPr>
        <w:rPr>
          <w:rFonts w:ascii="Arial" w:hAnsi="Arial" w:cs="Arial"/>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 xml:space="preserve">6.1. Zhotovitel je povinen provést dílo v souladu s touto smlouvou a jejími přílohami, zadávací dokumentací, veškerými platnými ČSN, zákony a jejich prováděcími předpisy, bezpečnostními předpisy, které se týkají jeho činnosti spojené s realizací díla a dále s pokyny výrobců materiálů či dodaných zařízení pro instalaci či aplikaci takových materiálů či zařízení (vše dále jen „předpisy“). Pokud porušením uvedených předpisů vznikne jakákoliv škoda, nese veškeré vzniklé náklady Zhotovitel. V případě, že Zhotovitel nebude přes písemné upozornění Objednatele dle čl. 6.2. provádět dílo v souladu s předpisy, bude Objednatel oprávněn jednostranně </w:t>
      </w:r>
      <w:r w:rsidR="00B00D27">
        <w:rPr>
          <w:rFonts w:ascii="Arial" w:hAnsi="Arial" w:cs="Arial"/>
          <w:color w:val="000000"/>
          <w:sz w:val="20"/>
          <w:szCs w:val="20"/>
        </w:rPr>
        <w:t>odstoupit od smlouvy.</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u w:val="single"/>
        </w:rPr>
      </w:pPr>
      <w:r w:rsidRPr="00815E7F">
        <w:rPr>
          <w:rFonts w:ascii="Arial" w:hAnsi="Arial" w:cs="Arial"/>
          <w:color w:val="000000"/>
          <w:sz w:val="20"/>
          <w:szCs w:val="20"/>
        </w:rPr>
        <w:t>6.2. Objednatel je oprávněn kontrolovat provádění díla na všech jeho stupních. Zjistí-li Objednatel, že Zhotovitel provádí dílo v rozporu se svými povinnostmi či s předpisy shora uvedenými nebo nedodržuje jiné podmínky této smlouvy, je Objednatel oprávněn dožadovat se toho, aby Zhotovitel odstranil vady vzniklé takovou činností a dílo prováděl řádným způsobem. Jestliže tak Zhotovitel neučiní ani v přiměřené lhůtě jemu k  tomu poskytnuté a postup Zhotovitele by vedl nepochybně k dalšímu porušení smlouvy, je Objednatel oprávněn odstoupit od smlouvy.</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6.3. Zhotovitel přebírá v plném rozsahu odpovědnost za vlastní řízení postupu prací pracovníky, majícími odpovídající odbornou způsobilost a kvalifikaci.</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 xml:space="preserve">6.4. Zhotovitel dále odpovídá za sledování a dodržování předpisů bezpečnosti práce a ochrany zdraví při práci, vybavení pracovníků ochrannými pomůckami, zachování pořádku a dodržování hygienických předpisů na místě provedení díla. Před prováděním jakýchkoliv prací je Zhotovitel povinen pracovníky seznámit s riziky BOZP na pracovišti a provozně bezpečnostními předpisy. </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6.5. Zhotovitel je povinen zajistit a financovat veškeré případné poddodavatelské práce a nese za ně záruku v plném rozsahu dle článků VIII, IX, X.</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6.6. Všechny ztráty a škody, které vzniknou na materiálech, dílech nebo stavbě, kde bude dílo prováděno až do dne předání díla, jdou k tíži Zhotovitele.</w:t>
      </w:r>
    </w:p>
    <w:p w:rsidR="00587FC1" w:rsidRDefault="00587FC1" w:rsidP="00587FC1">
      <w:pPr>
        <w:widowControl w:val="0"/>
        <w:tabs>
          <w:tab w:val="left" w:pos="9356"/>
        </w:tabs>
        <w:ind w:right="-2"/>
        <w:jc w:val="both"/>
        <w:rPr>
          <w:rFonts w:ascii="Arial" w:hAnsi="Arial" w:cs="Arial"/>
          <w:color w:val="000000"/>
          <w:sz w:val="20"/>
          <w:szCs w:val="20"/>
        </w:rPr>
      </w:pPr>
    </w:p>
    <w:p w:rsidR="00B00D27" w:rsidRDefault="00B00D27" w:rsidP="00587FC1">
      <w:pPr>
        <w:widowControl w:val="0"/>
        <w:tabs>
          <w:tab w:val="left" w:pos="9356"/>
        </w:tabs>
        <w:ind w:right="-2"/>
        <w:jc w:val="both"/>
        <w:rPr>
          <w:rFonts w:ascii="Arial" w:hAnsi="Arial" w:cs="Arial"/>
          <w:color w:val="000000"/>
          <w:sz w:val="20"/>
          <w:szCs w:val="20"/>
        </w:rPr>
      </w:pPr>
    </w:p>
    <w:p w:rsidR="00B00D27" w:rsidRPr="00B00D27" w:rsidRDefault="00B00D27"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lastRenderedPageBreak/>
        <w:t xml:space="preserve">6.7. Za všechny škody, které vzniknou v důsledku provádění díla třetím, na díle zúčastněným osobám, případně Objednateli, odpovídá Zhotovitel, který je povinen uhradit vzniklou škodu. Toto ustanovení se vztahuje i na škody vzniklé třetím, na díle nezúčastněným osobám. </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6.8. Zhotovitel je povinen při předávání díla uzpůsobit dané místo, kde bude dílo předáváno tak, aby bylo možno dílo řádně převzít a používat. Zhotovitel je povinen místo provádění díla zcela vyklidit v termínu sjednaném v čl. III této smlouvy. Pokud tak neučiní, je mu Objednatel oprávněn fakturovat smluvní pokutu ve výši 2.000,- Kč za každý den, po který bude Zhotovitel užívat dané místo neoprávněně, a to až do úplného jeho vyklizení.</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 xml:space="preserve">6.9. Bez písemného souhlasu Objednatele nesmí být použity jiné materiály, technologie nebo změny než na základě této smlouvy ujednané. Současně se Zhotovitel zavazuje a ručí za to, že při realizaci díla nepoužije žádný materiál, o kterém je v době použití známo, že je škodlivý z hlediska platných hygienických norem. </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6.10. Zhotovitel je povinen zabezpečit místo provádění díla proti vstupu nepovolaných osob a učinit veškerá opatření, aby vlivem provádění díla nedocházelo k zatěžování okolí např. prašností, nadměrným hlukem či znečišťováním a aby nedocházelo k ohrožování bezpečnosti postupem provádění prací.</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6.11. Objednatel má právo změnit rozsah díla, případně vypustit provedení některých prací, aniž by Zhotovitel mohl uplatňovat jakékoliv sankce vůči Objednateli. V těchto případech je však povinen projednat změnu sjednané ceny, případně i termín dokončení díla. Objednatel je rovněž oprávněn kdykoliv bez sankce ukončit provádění díla.</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 xml:space="preserve">6.12. Staveniště předá Objednatel Zhotoviteli </w:t>
      </w:r>
      <w:r w:rsidR="00997CA5">
        <w:rPr>
          <w:rFonts w:ascii="Arial" w:hAnsi="Arial" w:cs="Arial"/>
          <w:color w:val="000000"/>
          <w:sz w:val="20"/>
          <w:szCs w:val="20"/>
        </w:rPr>
        <w:t>v dubnu 2022</w:t>
      </w:r>
      <w:r w:rsidRPr="00815E7F">
        <w:rPr>
          <w:rFonts w:ascii="Arial" w:hAnsi="Arial" w:cs="Arial"/>
          <w:color w:val="000000"/>
          <w:sz w:val="20"/>
          <w:szCs w:val="20"/>
        </w:rPr>
        <w:t>, což bude doloženo zápisem ve stavebním deníku (dále jen „SD“) nebo zvláštním zápisem. Zahájení prací se rozumí předpokládaný termín zahájení, který je uveden v článku IV. lhůty plnění. Vytýčení veškerých inženýrských sítí zajistí Zhotovitel na své náklady.</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6.13.  Během provádění díla je Zhotovitel povinen vést ode dne převzetí staveniště stavební deník (dále jen SD) předepsaným způsobem a v potřebném rozsahu do něj zapisovat všechny skutečnosti rozhodné pro plnění smlouvy, zejména údaje o časovém postupu prací, jejich jakosti, klimatických podmínkách za nichž byly práce prováděny, zdůvodnění odchylek prováděných prací od původního požadavku, údaje o termínu zakrytí určitých částí díla v dostatečném předstihu tak, aby tyto práce mohly být před zakrytím zkontrolovány, termíny a průběh případných kontrolních dnů, údaje důležité pro posouzení hospodárnosti prací a údaje nutné pro posouzení prací orgány státní správy, jakož i další údaje vyplývající z povahy díla.</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6.14.  V případě, že v průběhu zhotovení díla bude třeba provést provozní zkoušky, testy či měření k</w:t>
      </w:r>
      <w:r w:rsidR="00D352F1">
        <w:rPr>
          <w:rFonts w:ascii="Arial" w:hAnsi="Arial" w:cs="Arial"/>
          <w:color w:val="000000"/>
          <w:sz w:val="20"/>
          <w:szCs w:val="20"/>
        </w:rPr>
        <w:t> </w:t>
      </w:r>
      <w:r w:rsidRPr="00815E7F">
        <w:rPr>
          <w:rFonts w:ascii="Arial" w:hAnsi="Arial" w:cs="Arial"/>
          <w:color w:val="000000"/>
          <w:sz w:val="20"/>
          <w:szCs w:val="20"/>
        </w:rPr>
        <w:t>ověření</w:t>
      </w:r>
      <w:r w:rsidR="00D352F1">
        <w:rPr>
          <w:rFonts w:ascii="Arial" w:hAnsi="Arial" w:cs="Arial"/>
          <w:color w:val="000000"/>
          <w:sz w:val="20"/>
          <w:szCs w:val="20"/>
        </w:rPr>
        <w:t>,</w:t>
      </w:r>
      <w:r w:rsidRPr="00815E7F">
        <w:rPr>
          <w:rFonts w:ascii="Arial" w:hAnsi="Arial" w:cs="Arial"/>
          <w:color w:val="000000"/>
          <w:sz w:val="20"/>
          <w:szCs w:val="20"/>
        </w:rPr>
        <w:t xml:space="preserve"> zda dílo nebo jeho část splňují některý z kvalitativních parametrů předepsaných projektem, garantovaných Zhotovitelem v nabídce či požadovaných zadavatelem jako vlastnost díla</w:t>
      </w:r>
      <w:r w:rsidR="00D352F1">
        <w:rPr>
          <w:rFonts w:ascii="Arial" w:hAnsi="Arial" w:cs="Arial"/>
          <w:color w:val="000000"/>
          <w:sz w:val="20"/>
          <w:szCs w:val="20"/>
        </w:rPr>
        <w:t>,</w:t>
      </w:r>
      <w:r w:rsidRPr="00815E7F">
        <w:rPr>
          <w:rFonts w:ascii="Arial" w:hAnsi="Arial" w:cs="Arial"/>
          <w:color w:val="000000"/>
          <w:sz w:val="20"/>
          <w:szCs w:val="20"/>
        </w:rPr>
        <w:t xml:space="preserve"> je Zhotovitel povinen obratem předložit Objednateli protokol o provedené zkoušce, testu či měření. V případě, že výsledky těchto zkoušek, testů či měření prokážou, že dílo nemá potřebné vlastnosti či nedosahuje požadovaných parametrů, je Zhotovitel povinen ve lhůtě do 5 dnů ode dne vyhodnocení výsledků zkoušek, testů či měření navrhnout řešení této situace. Tato situace je považována za vadu díla, kterou je Zhotovitel povinen odstranit na svůj náklad, tak aby dílo tuto vadu nemělo při svém dokončení.  </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6.15. Objednatel je povinen sledovat obsah SD a k zápisům připojovat své stanovisko (souhlas, námitky, apod.). SD musí být po celou dobu provádění díla na stavbě přístupný po celou pracovní dobu. Povinnost vést SD končí odevzdáním a převzetím dokončeného díla.</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6.16. Nesouhlasí-li Zhotovitel se zápisem, který učinil do SD Objednatel, jeho pověřený zástupce, stavební dozor nebo zpracovatel projektu, musí k tomuto zápisu připojit svoje stanovisko nejpozději do 3 pracovních dnů, jinak se má za to, že s uvedeným zápisem souhlasí.</w:t>
      </w:r>
    </w:p>
    <w:p w:rsidR="00587FC1" w:rsidRPr="00B00D27" w:rsidRDefault="00587FC1" w:rsidP="00587FC1">
      <w:pPr>
        <w:widowControl w:val="0"/>
        <w:tabs>
          <w:tab w:val="left" w:pos="9356"/>
        </w:tabs>
        <w:ind w:right="-2"/>
        <w:jc w:val="both"/>
        <w:rPr>
          <w:rFonts w:ascii="Arial" w:hAnsi="Arial" w:cs="Arial"/>
          <w:color w:val="000000"/>
          <w:sz w:val="20"/>
          <w:szCs w:val="20"/>
        </w:rPr>
      </w:pPr>
    </w:p>
    <w:p w:rsidR="00587FC1" w:rsidRPr="00B00D27" w:rsidRDefault="00815E7F" w:rsidP="00587FC1">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6.17. Objednatel je povinen vyjadřovat se k zápisům v SD, učiněných Zhotovitelem nejpozději do 3 pracovních dnů, jinak se má za to, že s uvedeným zápisem souhlasí. Zápisy v SD se nepovažují za změnu smlouvy, slouží pouze jako podklad pro vypracování doplňků a změn smlouvy.</w:t>
      </w:r>
    </w:p>
    <w:p w:rsidR="00587FC1" w:rsidRPr="00B00D27" w:rsidRDefault="00587FC1" w:rsidP="00587FC1">
      <w:pPr>
        <w:widowControl w:val="0"/>
        <w:tabs>
          <w:tab w:val="left" w:pos="9356"/>
        </w:tabs>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2"/>
        <w:jc w:val="center"/>
        <w:rPr>
          <w:rFonts w:ascii="Arial" w:hAnsi="Arial" w:cs="Arial"/>
          <w:b/>
          <w:color w:val="000000"/>
          <w:sz w:val="20"/>
          <w:szCs w:val="20"/>
        </w:rPr>
      </w:pPr>
      <w:r w:rsidRPr="00815E7F">
        <w:rPr>
          <w:rFonts w:ascii="Arial" w:hAnsi="Arial" w:cs="Arial"/>
          <w:b/>
          <w:color w:val="000000"/>
          <w:sz w:val="20"/>
          <w:szCs w:val="20"/>
        </w:rPr>
        <w:lastRenderedPageBreak/>
        <w:t>ČLÁNEK VII.</w:t>
      </w: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2"/>
        <w:jc w:val="center"/>
        <w:rPr>
          <w:rFonts w:ascii="Arial" w:hAnsi="Arial" w:cs="Arial"/>
          <w:b/>
          <w:color w:val="000000"/>
          <w:sz w:val="20"/>
          <w:szCs w:val="20"/>
        </w:rPr>
      </w:pPr>
      <w:r w:rsidRPr="00815E7F">
        <w:rPr>
          <w:rFonts w:ascii="Arial" w:hAnsi="Arial" w:cs="Arial"/>
          <w:b/>
          <w:color w:val="000000"/>
          <w:sz w:val="20"/>
          <w:szCs w:val="20"/>
        </w:rPr>
        <w:t>Převzetí díla</w:t>
      </w:r>
    </w:p>
    <w:p w:rsidR="009E7424" w:rsidRPr="00C47D0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szCs w:val="20"/>
        </w:rPr>
      </w:pPr>
      <w:r w:rsidRPr="00815E7F">
        <w:rPr>
          <w:rFonts w:ascii="Arial" w:hAnsi="Arial" w:cs="Arial"/>
          <w:color w:val="000000"/>
          <w:sz w:val="20"/>
          <w:szCs w:val="20"/>
        </w:rPr>
        <w:t xml:space="preserve">7.1. Zhotovitel splní svou povinnost provést dílo jeho řádným a úplným dokončením bez vad a nedodělků a předáním předmětu díla dle článku II. této smlouvy o dílo Objednateli v dohodnutém termínu a místě a po prokázání jeho bezchybné funkce. Podmínkou řádného dokončení díla a jeho předání Objednateli je ze strany Zhotovitele i předání všech listin, které se k dílu vztahují,zejména pak se jedná o: stavební deník, doklad o likvidaci odpadů, doklady a atesty komponentů a výrobků použitých při stavbě, jiné doklady nutné k užívání díla. U dokumentů zpracovaných v elektronické podobě se zhotovitel zavazuje předat  tyto dokumenty Objednateli také v elektronické podobě 3 x CD formáty *.dwg, *.doc, *.xls, *.pdf. (nebo jiném vhodném elektronické nosiči dat), u listinné podoby - 6xparé. </w:t>
      </w:r>
    </w:p>
    <w:p w:rsidR="008F08CC" w:rsidRPr="00D352F1" w:rsidRDefault="00815E7F" w:rsidP="00864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before="120" w:after="120"/>
        <w:jc w:val="both"/>
        <w:rPr>
          <w:rFonts w:ascii="Arial" w:hAnsi="Arial" w:cs="Arial"/>
          <w:color w:val="000000"/>
          <w:sz w:val="20"/>
          <w:szCs w:val="20"/>
        </w:rPr>
      </w:pPr>
      <w:r w:rsidRPr="00815E7F">
        <w:rPr>
          <w:rFonts w:ascii="Arial" w:hAnsi="Arial" w:cs="Arial"/>
          <w:color w:val="000000"/>
          <w:sz w:val="20"/>
          <w:szCs w:val="20"/>
        </w:rPr>
        <w:t>Dále se zavazuje Zhotovitel předat Objednateli minimálně následující dokumenty:</w:t>
      </w:r>
    </w:p>
    <w:p w:rsidR="008F08CC" w:rsidRPr="00D352F1" w:rsidRDefault="00815E7F" w:rsidP="00FC3C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after="120"/>
        <w:jc w:val="both"/>
        <w:rPr>
          <w:rFonts w:ascii="Arial" w:hAnsi="Arial" w:cs="Arial"/>
          <w:color w:val="000000"/>
          <w:sz w:val="20"/>
          <w:szCs w:val="20"/>
        </w:rPr>
      </w:pPr>
      <w:r w:rsidRPr="00815E7F">
        <w:rPr>
          <w:rFonts w:ascii="Arial" w:hAnsi="Arial" w:cs="Arial"/>
          <w:color w:val="000000"/>
          <w:sz w:val="20"/>
          <w:szCs w:val="20"/>
        </w:rPr>
        <w:t>- zápisy o prověření prací a dodávek zakrytých v průběhu provádění díla včetně fotodokumentace</w:t>
      </w:r>
    </w:p>
    <w:p w:rsidR="008F08CC" w:rsidRPr="00D352F1" w:rsidRDefault="00815E7F" w:rsidP="00FC3C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after="120"/>
        <w:jc w:val="both"/>
        <w:rPr>
          <w:rFonts w:ascii="Arial" w:hAnsi="Arial" w:cs="Arial"/>
          <w:color w:val="000000"/>
          <w:sz w:val="20"/>
          <w:szCs w:val="20"/>
        </w:rPr>
      </w:pPr>
      <w:r w:rsidRPr="00815E7F">
        <w:rPr>
          <w:rFonts w:ascii="Arial" w:hAnsi="Arial" w:cs="Arial"/>
          <w:color w:val="000000"/>
          <w:sz w:val="20"/>
          <w:szCs w:val="20"/>
        </w:rPr>
        <w:t>- zápisy o provedených méně a vícepracích, odpočtech a změnách oproti schválené projektové dokumentaci – změnové listy</w:t>
      </w:r>
    </w:p>
    <w:p w:rsidR="008F08CC" w:rsidRPr="00D352F1" w:rsidRDefault="00815E7F" w:rsidP="00FC3C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after="120"/>
        <w:jc w:val="both"/>
        <w:rPr>
          <w:rFonts w:ascii="Arial" w:hAnsi="Arial" w:cs="Arial"/>
          <w:color w:val="000000"/>
          <w:sz w:val="20"/>
          <w:szCs w:val="20"/>
        </w:rPr>
      </w:pPr>
      <w:r w:rsidRPr="00815E7F">
        <w:rPr>
          <w:rFonts w:ascii="Arial" w:hAnsi="Arial" w:cs="Arial"/>
          <w:color w:val="000000"/>
          <w:sz w:val="20"/>
          <w:szCs w:val="20"/>
        </w:rPr>
        <w:t>- originály stavebních a montážních deníků</w:t>
      </w:r>
    </w:p>
    <w:p w:rsidR="008F08CC" w:rsidRPr="00D352F1" w:rsidRDefault="00815E7F" w:rsidP="00FC3C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after="120"/>
        <w:jc w:val="both"/>
        <w:rPr>
          <w:rFonts w:ascii="Arial" w:hAnsi="Arial" w:cs="Arial"/>
          <w:color w:val="000000"/>
          <w:sz w:val="20"/>
          <w:szCs w:val="20"/>
        </w:rPr>
      </w:pPr>
      <w:r w:rsidRPr="00815E7F">
        <w:rPr>
          <w:rFonts w:ascii="Arial" w:hAnsi="Arial" w:cs="Arial"/>
          <w:color w:val="000000"/>
          <w:sz w:val="20"/>
          <w:szCs w:val="20"/>
        </w:rPr>
        <w:t>- doklady vydané v souladu se zákonem č. 22/1997 Sb., o technických požadavcích na výrobky, ve znění pozdějších předpisů</w:t>
      </w:r>
    </w:p>
    <w:p w:rsidR="008F08CC" w:rsidRPr="00D352F1" w:rsidRDefault="00815E7F" w:rsidP="00FC3C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after="120"/>
        <w:jc w:val="both"/>
        <w:rPr>
          <w:rFonts w:ascii="Arial" w:hAnsi="Arial" w:cs="Arial"/>
          <w:color w:val="000000"/>
          <w:sz w:val="20"/>
          <w:szCs w:val="20"/>
        </w:rPr>
      </w:pPr>
      <w:r w:rsidRPr="00815E7F">
        <w:rPr>
          <w:rFonts w:ascii="Arial" w:hAnsi="Arial" w:cs="Arial"/>
          <w:color w:val="000000"/>
          <w:sz w:val="20"/>
          <w:szCs w:val="20"/>
        </w:rPr>
        <w:t>- fotodokumentaci průběžně pořizovanou během stavby díla (řádně datovanou a popsanou).</w:t>
      </w:r>
    </w:p>
    <w:p w:rsidR="005E2C9A" w:rsidRPr="00D352F1" w:rsidRDefault="00815E7F" w:rsidP="005E2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after="120"/>
        <w:jc w:val="both"/>
        <w:rPr>
          <w:rFonts w:ascii="Arial" w:hAnsi="Arial" w:cs="Arial"/>
          <w:color w:val="000000"/>
          <w:sz w:val="20"/>
          <w:szCs w:val="20"/>
        </w:rPr>
      </w:pPr>
      <w:r w:rsidRPr="00815E7F">
        <w:rPr>
          <w:rFonts w:ascii="Arial" w:hAnsi="Arial" w:cs="Arial"/>
          <w:color w:val="000000"/>
          <w:sz w:val="20"/>
          <w:szCs w:val="20"/>
        </w:rPr>
        <w:t xml:space="preserve">- podklady pro získání kolaudační souhlasu/rozhodnutí. </w:t>
      </w: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szCs w:val="20"/>
        </w:rPr>
      </w:pPr>
      <w:r w:rsidRPr="00815E7F">
        <w:rPr>
          <w:rFonts w:ascii="Arial" w:hAnsi="Arial" w:cs="Arial"/>
          <w:color w:val="000000"/>
          <w:sz w:val="20"/>
          <w:szCs w:val="20"/>
        </w:rPr>
        <w:t xml:space="preserve">7.2. K převzetí dokončeného díla vyzve Zhotovitel Objednatele písemnou formou. Objednatel převezme </w:t>
      </w:r>
      <w:r w:rsidRPr="00815E7F">
        <w:rPr>
          <w:rFonts w:ascii="Arial" w:hAnsi="Arial" w:cs="Arial"/>
          <w:sz w:val="20"/>
          <w:szCs w:val="20"/>
        </w:rPr>
        <w:t xml:space="preserve">dílo do 5 dnů </w:t>
      </w:r>
      <w:r w:rsidRPr="00815E7F">
        <w:rPr>
          <w:rFonts w:ascii="Arial" w:hAnsi="Arial" w:cs="Arial"/>
          <w:color w:val="000000"/>
          <w:sz w:val="20"/>
          <w:szCs w:val="20"/>
        </w:rPr>
        <w:t xml:space="preserve">od termínu navrženého Zhotovitelem. </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szCs w:val="20"/>
        </w:rPr>
      </w:pPr>
      <w:r w:rsidRPr="00815E7F">
        <w:rPr>
          <w:rFonts w:ascii="Arial" w:hAnsi="Arial" w:cs="Arial"/>
          <w:color w:val="000000"/>
          <w:sz w:val="20"/>
          <w:szCs w:val="20"/>
        </w:rPr>
        <w:t xml:space="preserve">7.3. O předání a převzetí díla bude sepsán zápis a podepsán oběma smluvními stranami. V případě, že Objednatel převezme dílo s vadami a nedodělky, bude obsahem protokolu i soupis takových vad a nedodělků s uvedením termínu jejich odstranění. Nebude – li takový termín dohodnut, bude Zhotovitel povinen odstranit tyto do 30ti dnů ode dne sepisu předávacího protokolu. Ve stejném termínu (počínaje oznámením vady) bude Zhotovitel povinen odstranit i případné další vady, které se na díle vyskytnou po dobu odstraňování vad a nedodělků, zjištěných při předání díla – o takových vadách se má za to, že jde o vady, zjištěné při předání díla. </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76" w:lineRule="auto"/>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szCs w:val="20"/>
        </w:rPr>
      </w:pPr>
      <w:r w:rsidRPr="00815E7F">
        <w:rPr>
          <w:rFonts w:ascii="Arial" w:hAnsi="Arial" w:cs="Arial"/>
          <w:color w:val="000000"/>
          <w:sz w:val="20"/>
          <w:szCs w:val="20"/>
        </w:rPr>
        <w:t xml:space="preserve">7.4. Objednatel není povinen převzít dílo vykazující vady a nedodělky, či v případě, že Zhotovitel nepředá Objednateli dokumentaci minimálně v rozsahu sjednaném v bodě 7.1. </w:t>
      </w:r>
    </w:p>
    <w:p w:rsidR="009E7424" w:rsidRPr="00D352F1" w:rsidRDefault="009E7424" w:rsidP="00587FC1">
      <w:pPr>
        <w:widowControl w:val="0"/>
        <w:tabs>
          <w:tab w:val="left" w:pos="9356"/>
        </w:tabs>
        <w:ind w:right="-2"/>
        <w:jc w:val="both"/>
        <w:rPr>
          <w:rFonts w:ascii="Arial" w:hAnsi="Arial" w:cs="Arial"/>
          <w:color w:val="000000"/>
          <w:sz w:val="20"/>
          <w:szCs w:val="20"/>
        </w:rPr>
      </w:pPr>
    </w:p>
    <w:p w:rsidR="009E7424" w:rsidRPr="00D352F1" w:rsidRDefault="00815E7F" w:rsidP="009E7424">
      <w:pPr>
        <w:widowControl w:val="0"/>
        <w:tabs>
          <w:tab w:val="left" w:pos="9356"/>
        </w:tabs>
        <w:ind w:right="-2"/>
        <w:jc w:val="both"/>
        <w:rPr>
          <w:rFonts w:ascii="Arial" w:hAnsi="Arial" w:cs="Arial"/>
          <w:color w:val="000000"/>
          <w:sz w:val="20"/>
          <w:szCs w:val="20"/>
        </w:rPr>
      </w:pPr>
      <w:r w:rsidRPr="00815E7F">
        <w:rPr>
          <w:rFonts w:ascii="Arial" w:hAnsi="Arial" w:cs="Arial"/>
          <w:color w:val="000000"/>
          <w:sz w:val="20"/>
          <w:szCs w:val="20"/>
        </w:rPr>
        <w:t>7.5. V případě sporu smluvních stran ohledně skutečnosti, zda dílo vady vykazuje, má se za to, že tyto vady dílo při předání vykazuje a dílo se nepovažuje řádně zhotovené.</w:t>
      </w:r>
    </w:p>
    <w:p w:rsidR="00E6676C" w:rsidRDefault="00E6676C" w:rsidP="009E7424">
      <w:pPr>
        <w:widowControl w:val="0"/>
        <w:tabs>
          <w:tab w:val="left" w:pos="9356"/>
        </w:tabs>
        <w:ind w:right="-2"/>
        <w:jc w:val="both"/>
        <w:rPr>
          <w:rFonts w:ascii="Arial" w:hAnsi="Arial" w:cs="Arial"/>
          <w:color w:val="000000"/>
          <w:sz w:val="20"/>
          <w:szCs w:val="20"/>
        </w:rPr>
      </w:pPr>
    </w:p>
    <w:p w:rsidR="00D352F1" w:rsidRPr="00D352F1" w:rsidRDefault="00D352F1" w:rsidP="009E7424">
      <w:pPr>
        <w:widowControl w:val="0"/>
        <w:tabs>
          <w:tab w:val="left" w:pos="9356"/>
        </w:tabs>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center"/>
        <w:rPr>
          <w:rFonts w:ascii="Arial" w:hAnsi="Arial" w:cs="Arial"/>
          <w:b/>
          <w:color w:val="000000"/>
          <w:sz w:val="20"/>
          <w:szCs w:val="20"/>
        </w:rPr>
      </w:pPr>
      <w:r w:rsidRPr="00815E7F">
        <w:rPr>
          <w:rFonts w:ascii="Arial" w:hAnsi="Arial" w:cs="Arial"/>
          <w:b/>
          <w:color w:val="000000"/>
          <w:sz w:val="20"/>
          <w:szCs w:val="20"/>
        </w:rPr>
        <w:t>ČLÁNEK VIII.</w:t>
      </w: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center"/>
        <w:rPr>
          <w:rFonts w:ascii="Arial" w:hAnsi="Arial" w:cs="Arial"/>
          <w:b/>
          <w:color w:val="000000"/>
          <w:sz w:val="20"/>
          <w:szCs w:val="20"/>
        </w:rPr>
      </w:pPr>
      <w:r w:rsidRPr="00815E7F">
        <w:rPr>
          <w:rFonts w:ascii="Arial" w:hAnsi="Arial" w:cs="Arial"/>
          <w:b/>
          <w:color w:val="000000"/>
          <w:sz w:val="20"/>
          <w:szCs w:val="20"/>
        </w:rPr>
        <w:t>Vady díla</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639"/>
        </w:tabs>
        <w:ind w:right="-2" w:firstLine="45"/>
        <w:jc w:val="both"/>
        <w:rPr>
          <w:rFonts w:ascii="Arial" w:hAnsi="Arial" w:cs="Arial"/>
          <w:color w:val="000000"/>
          <w:sz w:val="20"/>
          <w:szCs w:val="20"/>
        </w:rPr>
      </w:pPr>
      <w:r w:rsidRPr="00815E7F">
        <w:rPr>
          <w:rFonts w:ascii="Arial" w:hAnsi="Arial" w:cs="Arial"/>
          <w:color w:val="000000"/>
          <w:sz w:val="20"/>
          <w:szCs w:val="20"/>
        </w:rPr>
        <w:t xml:space="preserve">8.1. Dílo má vady, jestliže jeho provedení neodpovídá </w:t>
      </w:r>
      <w:r w:rsidR="00D352F1">
        <w:rPr>
          <w:rFonts w:ascii="Arial" w:hAnsi="Arial" w:cs="Arial"/>
          <w:color w:val="000000"/>
          <w:sz w:val="20"/>
          <w:szCs w:val="20"/>
        </w:rPr>
        <w:t xml:space="preserve">čl. 2 a veškerým </w:t>
      </w:r>
      <w:r w:rsidRPr="00815E7F">
        <w:rPr>
          <w:rFonts w:ascii="Arial" w:hAnsi="Arial" w:cs="Arial"/>
          <w:color w:val="000000"/>
          <w:sz w:val="20"/>
          <w:szCs w:val="20"/>
        </w:rPr>
        <w:t>předpisům dle čl. 6.1. této smlouvy, tedy zejména kvalitativním podmínkám stanoveným v předaných podkladech, platným ČSN, příslušným stavebně-technickým předpisům, případně pokynům výrobců dodaných zařízení a materiálů pro jejich instalaci či aplikaci, pokud není způsobilé k účelu, pro který bylo zhotoveno, nebo pokud nemá vlastnosti, které vyplývají z této smlouvy případně předpisů nebo důvodných očekávání Objednatele (viz čl. 2.2 této smlouvy).</w:t>
      </w:r>
    </w:p>
    <w:p w:rsidR="009E7424" w:rsidRPr="00C47D0F" w:rsidRDefault="009E7424"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firstLine="45"/>
        <w:jc w:val="center"/>
        <w:rPr>
          <w:rFonts w:ascii="Arial" w:hAnsi="Arial" w:cs="Arial"/>
          <w:color w:val="000000"/>
        </w:rPr>
      </w:pPr>
    </w:p>
    <w:p w:rsidR="00B46CD5" w:rsidRPr="00C47D0F" w:rsidRDefault="00B46CD5"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rPr>
      </w:pPr>
    </w:p>
    <w:p w:rsidR="00D352F1" w:rsidRDefault="00D352F1"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p>
    <w:p w:rsidR="00D352F1" w:rsidRDefault="00D352F1"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p>
    <w:p w:rsidR="00D352F1" w:rsidRDefault="00D352F1"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p>
    <w:p w:rsidR="00D352F1" w:rsidRDefault="00D352F1"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p>
    <w:p w:rsidR="00D352F1" w:rsidRDefault="00D352F1"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p>
    <w:p w:rsidR="00D352F1" w:rsidRDefault="00D352F1"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p>
    <w:p w:rsidR="009E7424" w:rsidRPr="00D352F1" w:rsidRDefault="00815E7F"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r w:rsidRPr="00815E7F">
        <w:rPr>
          <w:rFonts w:ascii="Arial" w:hAnsi="Arial" w:cs="Arial"/>
          <w:b/>
          <w:color w:val="000000"/>
          <w:sz w:val="20"/>
          <w:szCs w:val="20"/>
        </w:rPr>
        <w:lastRenderedPageBreak/>
        <w:t>ČLÁNEK IX.</w:t>
      </w:r>
    </w:p>
    <w:p w:rsidR="009E7424" w:rsidRPr="00D352F1" w:rsidRDefault="00815E7F"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rFonts w:ascii="Arial" w:hAnsi="Arial" w:cs="Arial"/>
          <w:b/>
          <w:color w:val="000000"/>
          <w:sz w:val="20"/>
          <w:szCs w:val="20"/>
        </w:rPr>
      </w:pPr>
      <w:r w:rsidRPr="00815E7F">
        <w:rPr>
          <w:rFonts w:ascii="Arial" w:hAnsi="Arial" w:cs="Arial"/>
          <w:b/>
          <w:color w:val="000000"/>
          <w:sz w:val="20"/>
          <w:szCs w:val="20"/>
        </w:rPr>
        <w:t>Záruka za jakost</w:t>
      </w:r>
    </w:p>
    <w:p w:rsidR="009E7424" w:rsidRPr="00C47D0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center"/>
        <w:rPr>
          <w:rFonts w:ascii="Arial" w:hAnsi="Arial" w:cs="Arial"/>
          <w:b/>
          <w:color w:val="FF0000"/>
        </w:rPr>
      </w:pPr>
    </w:p>
    <w:p w:rsidR="009E7424" w:rsidRPr="00D352F1" w:rsidRDefault="00815E7F" w:rsidP="002475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after="120"/>
        <w:jc w:val="both"/>
        <w:rPr>
          <w:rFonts w:ascii="Arial" w:hAnsi="Arial" w:cs="Arial"/>
          <w:sz w:val="20"/>
          <w:szCs w:val="20"/>
        </w:rPr>
      </w:pPr>
      <w:r w:rsidRPr="00815E7F">
        <w:rPr>
          <w:rFonts w:ascii="Arial" w:hAnsi="Arial" w:cs="Arial"/>
          <w:sz w:val="20"/>
          <w:szCs w:val="20"/>
        </w:rPr>
        <w:t xml:space="preserve">9.1. Záruční lhůta pro uplatnění nároků ze závad vzniklých při provozu díla je mezi smluvními stranami dohodnuta takto: </w:t>
      </w:r>
    </w:p>
    <w:p w:rsidR="009E7424" w:rsidRPr="00D352F1" w:rsidRDefault="00815E7F" w:rsidP="00C04F82">
      <w:pPr>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after="200" w:line="276" w:lineRule="auto"/>
        <w:ind w:right="-2"/>
        <w:contextualSpacing/>
        <w:jc w:val="both"/>
        <w:rPr>
          <w:rFonts w:ascii="Arial" w:hAnsi="Arial" w:cs="Arial"/>
          <w:sz w:val="20"/>
          <w:szCs w:val="20"/>
        </w:rPr>
      </w:pPr>
      <w:r w:rsidRPr="00815E7F">
        <w:rPr>
          <w:rFonts w:ascii="Arial" w:hAnsi="Arial" w:cs="Arial"/>
          <w:sz w:val="20"/>
          <w:szCs w:val="20"/>
        </w:rPr>
        <w:t xml:space="preserve">60 měsíců na předmět díla, jakož i na práce provedené v souvislosti s předmětem díla, </w:t>
      </w: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sz w:val="20"/>
          <w:szCs w:val="20"/>
        </w:rPr>
      </w:pPr>
      <w:r w:rsidRPr="00815E7F">
        <w:rPr>
          <w:rFonts w:ascii="Arial" w:hAnsi="Arial" w:cs="Arial"/>
          <w:sz w:val="20"/>
          <w:szCs w:val="20"/>
        </w:rPr>
        <w:t>Lhůt</w:t>
      </w:r>
      <w:r w:rsidR="00D352F1">
        <w:rPr>
          <w:rFonts w:ascii="Arial" w:hAnsi="Arial" w:cs="Arial"/>
          <w:sz w:val="20"/>
          <w:szCs w:val="20"/>
        </w:rPr>
        <w:t>a se počítá</w:t>
      </w:r>
      <w:r w:rsidR="00470A46">
        <w:rPr>
          <w:rFonts w:ascii="Arial" w:hAnsi="Arial" w:cs="Arial"/>
          <w:sz w:val="20"/>
          <w:szCs w:val="20"/>
        </w:rPr>
        <w:t>od podpisu předávacího protokolu oběma smluvními stranami nebo odstraněním veškerých vad a nedodělků, zachycených v předávacím protokolu, podle toho, která ze skutečností nastane později.</w:t>
      </w:r>
    </w:p>
    <w:p w:rsidR="009E7424" w:rsidRPr="00D352F1" w:rsidRDefault="009E7424" w:rsidP="009E7424">
      <w:pPr>
        <w:jc w:val="both"/>
        <w:rPr>
          <w:rFonts w:ascii="Arial" w:hAnsi="Arial" w:cs="Arial"/>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r w:rsidRPr="00815E7F">
        <w:rPr>
          <w:rFonts w:ascii="Arial" w:hAnsi="Arial" w:cs="Arial"/>
          <w:sz w:val="20"/>
          <w:szCs w:val="20"/>
        </w:rPr>
        <w:t>9.2. Objednatel je povinen reklamovat u Zhotovitele vady díla kdykoliv v průběhu záruční doby. V reklamaci musí být vady popsány, nebo musí být uvedeno, jak se tyto projevují (na jaké části</w:t>
      </w:r>
      <w:r w:rsidRPr="00815E7F">
        <w:rPr>
          <w:rFonts w:ascii="Arial" w:hAnsi="Arial" w:cs="Arial"/>
          <w:color w:val="000000"/>
          <w:sz w:val="20"/>
          <w:szCs w:val="20"/>
        </w:rPr>
        <w:t xml:space="preserve"> předmětu díla – zařízení). Dále v reklamaci Objednatel může uvést své požadavky, jakým způsobem vadu odstranit nebo zda požaduje finanční náhradu. Volba plnění je v tomto směru sjednána ve prospěch Objednatele s tím, že případná finanční náhrada bude stanovena ve výši nákladů, které bude Objednatel nucen účelně vynaložit na odstranění takové vady, včetně případných souvisejících nákladů.</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r w:rsidRPr="00815E7F">
        <w:rPr>
          <w:rFonts w:ascii="Arial" w:hAnsi="Arial" w:cs="Arial"/>
          <w:color w:val="000000"/>
          <w:sz w:val="20"/>
          <w:szCs w:val="20"/>
        </w:rPr>
        <w:t>9.3. Zhotovitel je povinen odstranit reklamované vady v případě, že ze strany Objednatele není požadována finanční náhrada ve smyslu čl. 9.2., neprodleně po jejich oznámení, případně v termínu, který bude Objednatel požadovat v oznámení reklamace, nejpozději však do 30 kalendářních dnů. Objednatel má i přes sjednanou smluvní pokutunárok na náhradu škody a ušlého zisku z důvodu nefunkčnosti nebo částečné nefunkčnosti díla do doby odstranění reklamované vady. Náklady na odstranění reklamované vady nese Zhotovitel i ve sporných případech až do případného rozhodnutí soudu.</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r w:rsidRPr="00815E7F">
        <w:rPr>
          <w:rFonts w:ascii="Arial" w:hAnsi="Arial" w:cs="Arial"/>
          <w:color w:val="000000"/>
          <w:sz w:val="20"/>
          <w:szCs w:val="20"/>
        </w:rPr>
        <w:t>9.4. Reklamaci lze uplatnit do posledního dne záruční lhůty, přičemž i reklamace odeslaná Objednatelem v poslední den záruční lhůty se považuje za včas uplatněnou.</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r w:rsidRPr="00815E7F">
        <w:rPr>
          <w:rFonts w:ascii="Arial" w:hAnsi="Arial" w:cs="Arial"/>
          <w:color w:val="000000"/>
          <w:sz w:val="20"/>
          <w:szCs w:val="20"/>
        </w:rPr>
        <w:t xml:space="preserve">9.5. Neodstraní-li Zhotovitel uplatněnou vadu ve smluveném (popřípadě přiměřeném) termínu je Objednatel oprávněn odstranit takovou vadu a nedodělek na náklady Zhotovitele sám nebo prostřednictvím třetí osoby. Veškeré takto vynaložené nebo s odstraněním vady související náklady uhradí Objednateli Zhotovitel. </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p>
    <w:p w:rsidR="009E7424" w:rsidRPr="00D352F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color w:val="000000"/>
          <w:sz w:val="20"/>
          <w:szCs w:val="20"/>
        </w:rPr>
      </w:pPr>
      <w:r w:rsidRPr="00815E7F">
        <w:rPr>
          <w:rFonts w:ascii="Arial" w:hAnsi="Arial" w:cs="Arial"/>
          <w:color w:val="000000"/>
          <w:sz w:val="20"/>
          <w:szCs w:val="20"/>
        </w:rPr>
        <w:t>9.6. Objednatel má právo v záruční době reklamovat i vady díla, které mělo dílo v době jeho předání a které nebyly uvedeny v protokolu o předání díla.</w:t>
      </w:r>
    </w:p>
    <w:p w:rsidR="009E7424" w:rsidRPr="00D352F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rFonts w:ascii="Arial" w:hAnsi="Arial" w:cs="Arial"/>
          <w:color w:val="000000"/>
          <w:sz w:val="20"/>
          <w:szCs w:val="20"/>
        </w:rPr>
      </w:pPr>
    </w:p>
    <w:p w:rsidR="00312D28" w:rsidRPr="00C47D0F" w:rsidRDefault="00312D28"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rFonts w:ascii="Arial" w:hAnsi="Arial" w:cs="Arial"/>
          <w:b/>
          <w:color w:val="000000"/>
        </w:rPr>
      </w:pP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rFonts w:ascii="Arial" w:hAnsi="Arial" w:cs="Arial"/>
          <w:b/>
          <w:color w:val="000000"/>
          <w:sz w:val="20"/>
          <w:szCs w:val="20"/>
        </w:rPr>
      </w:pPr>
      <w:r w:rsidRPr="00815E7F">
        <w:rPr>
          <w:rFonts w:ascii="Arial" w:hAnsi="Arial" w:cs="Arial"/>
          <w:b/>
          <w:color w:val="000000"/>
          <w:sz w:val="20"/>
          <w:szCs w:val="20"/>
        </w:rPr>
        <w:t>ČLÁNEK X.</w:t>
      </w: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rFonts w:ascii="Arial" w:hAnsi="Arial" w:cs="Arial"/>
          <w:b/>
          <w:color w:val="000000"/>
          <w:sz w:val="20"/>
          <w:szCs w:val="20"/>
        </w:rPr>
      </w:pPr>
      <w:r w:rsidRPr="00815E7F">
        <w:rPr>
          <w:rFonts w:ascii="Arial" w:hAnsi="Arial" w:cs="Arial"/>
          <w:b/>
          <w:color w:val="000000"/>
          <w:sz w:val="20"/>
          <w:szCs w:val="20"/>
        </w:rPr>
        <w:t>Zajištění závazku</w:t>
      </w:r>
    </w:p>
    <w:p w:rsidR="009E7424" w:rsidRPr="00C47D0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rFonts w:ascii="Arial" w:hAnsi="Arial" w:cs="Arial"/>
          <w:color w:val="000000"/>
        </w:rPr>
      </w:pPr>
    </w:p>
    <w:p w:rsidR="009B6E5C" w:rsidRPr="00470A46" w:rsidRDefault="00815E7F" w:rsidP="009B6E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 xml:space="preserve">10.1. V případě nedodržení termínu dokončení díla je Zhotovitel povinen uhradit Objednateli smluvní pokutu ve výši </w:t>
      </w:r>
      <w:r w:rsidR="002B2271">
        <w:rPr>
          <w:rFonts w:ascii="Arial" w:hAnsi="Arial" w:cs="Arial"/>
          <w:sz w:val="20"/>
          <w:szCs w:val="20"/>
        </w:rPr>
        <w:t>10.000</w:t>
      </w:r>
      <w:r w:rsidRPr="00815E7F">
        <w:rPr>
          <w:rFonts w:ascii="Arial" w:hAnsi="Arial" w:cs="Arial"/>
          <w:bCs/>
          <w:sz w:val="20"/>
          <w:szCs w:val="20"/>
        </w:rPr>
        <w:t>,- Kč</w:t>
      </w:r>
      <w:r w:rsidRPr="00815E7F">
        <w:rPr>
          <w:rFonts w:ascii="Arial" w:hAnsi="Arial" w:cs="Arial"/>
          <w:sz w:val="20"/>
          <w:szCs w:val="20"/>
        </w:rPr>
        <w:t xml:space="preserve"> za každý i započatý den prodlení. </w:t>
      </w:r>
    </w:p>
    <w:p w:rsidR="009B6E5C" w:rsidRPr="00470A46" w:rsidRDefault="009B6E5C" w:rsidP="009B6E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510" w:right="-2"/>
        <w:jc w:val="both"/>
        <w:rPr>
          <w:rFonts w:ascii="Arial" w:hAnsi="Arial" w:cs="Arial"/>
          <w:sz w:val="20"/>
          <w:szCs w:val="20"/>
        </w:rPr>
      </w:pP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 xml:space="preserve">10.2. Jestliže Zhotovitel oznámí Objednateli, že dílo je připraveno k odevzdání a při přejímacím řízení se zjistí, že dílo není podle podmínek smlouvy ukončeno nebo připraveno k odevzdání, /tzn., že dílo vykazuje vadu nebo vady dle této smlouvy je Zhotovitel povinen uhradit Objednateli veškeré náklady s tím vzniklé a smluvní pokutu ve výši </w:t>
      </w:r>
      <w:r w:rsidR="002B2271">
        <w:rPr>
          <w:rFonts w:ascii="Arial" w:hAnsi="Arial" w:cs="Arial"/>
          <w:sz w:val="20"/>
          <w:szCs w:val="20"/>
        </w:rPr>
        <w:t>20</w:t>
      </w:r>
      <w:r w:rsidRPr="00815E7F">
        <w:rPr>
          <w:rFonts w:ascii="Arial" w:hAnsi="Arial" w:cs="Arial"/>
          <w:sz w:val="20"/>
          <w:szCs w:val="20"/>
        </w:rPr>
        <w:t>.000,- Kč.</w:t>
      </w:r>
    </w:p>
    <w:p w:rsidR="009E7424" w:rsidRPr="00470A46"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 xml:space="preserve">10.3. Pokud Zhotovitel neodstraní všechny vady a nedodělky díla zjištěné při přejímacím řízení nebo jinak uplatněné vady v termínech dle této smlouvy, je povinen uhradit Objednateli smluvní pokutu ve výši </w:t>
      </w:r>
      <w:r w:rsidR="002B2271">
        <w:rPr>
          <w:rFonts w:ascii="Arial" w:hAnsi="Arial" w:cs="Arial"/>
          <w:sz w:val="20"/>
          <w:szCs w:val="20"/>
        </w:rPr>
        <w:t>3</w:t>
      </w:r>
      <w:r w:rsidRPr="00815E7F">
        <w:rPr>
          <w:rFonts w:ascii="Arial" w:hAnsi="Arial" w:cs="Arial"/>
          <w:sz w:val="20"/>
          <w:szCs w:val="20"/>
        </w:rPr>
        <w:t>.000,-Kč za každý nedodělek či vadu a den prodlení.</w:t>
      </w:r>
    </w:p>
    <w:p w:rsidR="009A7028" w:rsidRPr="00470A46" w:rsidRDefault="009A7028"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9A7028"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10.</w:t>
      </w:r>
      <w:r w:rsidR="00DA590B">
        <w:rPr>
          <w:rFonts w:ascii="Arial" w:hAnsi="Arial" w:cs="Arial"/>
          <w:sz w:val="20"/>
          <w:szCs w:val="20"/>
        </w:rPr>
        <w:t>4</w:t>
      </w:r>
      <w:r w:rsidRPr="00815E7F">
        <w:rPr>
          <w:rFonts w:ascii="Arial" w:hAnsi="Arial" w:cs="Arial"/>
          <w:sz w:val="20"/>
          <w:szCs w:val="20"/>
        </w:rPr>
        <w:t xml:space="preserve">. Zhotovitel zaplatí Objednateli smluvní pokutu za nedodržení termínu vyklizení staveniště ve výši </w:t>
      </w:r>
      <w:r w:rsidR="002B2271">
        <w:rPr>
          <w:rFonts w:ascii="Arial" w:hAnsi="Arial" w:cs="Arial"/>
          <w:sz w:val="20"/>
          <w:szCs w:val="20"/>
        </w:rPr>
        <w:t>5</w:t>
      </w:r>
      <w:r w:rsidRPr="00815E7F">
        <w:rPr>
          <w:rFonts w:ascii="Arial" w:hAnsi="Arial" w:cs="Arial"/>
          <w:sz w:val="20"/>
          <w:szCs w:val="20"/>
        </w:rPr>
        <w:t>.000,- Kč za každý den prodlení.</w:t>
      </w:r>
    </w:p>
    <w:p w:rsidR="00A45D4F" w:rsidRDefault="00A45D4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A45D4F" w:rsidRPr="00470A46" w:rsidRDefault="00A45D4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BB6238" w:rsidRPr="00470A46" w:rsidRDefault="00BB6238"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BB6238" w:rsidRDefault="00BB6238"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2B2271" w:rsidRDefault="002B2271"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DA590B" w:rsidRDefault="00DA590B" w:rsidP="00DA59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Pr>
          <w:rFonts w:ascii="Arial" w:hAnsi="Arial" w:cs="Arial"/>
          <w:sz w:val="20"/>
          <w:szCs w:val="20"/>
        </w:rPr>
        <w:lastRenderedPageBreak/>
        <w:t>10.5</w:t>
      </w:r>
      <w:r w:rsidRPr="00105C49">
        <w:rPr>
          <w:rFonts w:ascii="Arial" w:hAnsi="Arial" w:cs="Arial"/>
          <w:sz w:val="20"/>
          <w:szCs w:val="20"/>
        </w:rPr>
        <w:t>. V případě nedodr</w:t>
      </w:r>
      <w:r>
        <w:rPr>
          <w:rFonts w:ascii="Arial" w:hAnsi="Arial" w:cs="Arial"/>
          <w:sz w:val="20"/>
          <w:szCs w:val="20"/>
        </w:rPr>
        <w:t xml:space="preserve">žování BOZP na staveništi </w:t>
      </w:r>
      <w:r w:rsidRPr="00105C49">
        <w:rPr>
          <w:rFonts w:ascii="Arial" w:hAnsi="Arial" w:cs="Arial"/>
          <w:sz w:val="20"/>
          <w:szCs w:val="20"/>
        </w:rPr>
        <w:t xml:space="preserve">je Zhotovitel povinen uhradit Objednateli smluvní pokutu ve výši </w:t>
      </w:r>
      <w:r>
        <w:rPr>
          <w:rFonts w:ascii="Arial" w:hAnsi="Arial" w:cs="Arial"/>
          <w:sz w:val="20"/>
          <w:szCs w:val="20"/>
        </w:rPr>
        <w:t>7.000</w:t>
      </w:r>
      <w:r w:rsidRPr="00105C49">
        <w:rPr>
          <w:rFonts w:ascii="Arial" w:hAnsi="Arial" w:cs="Arial"/>
          <w:bCs/>
          <w:sz w:val="20"/>
          <w:szCs w:val="20"/>
        </w:rPr>
        <w:t>,- Kč</w:t>
      </w:r>
      <w:r w:rsidRPr="00105C49">
        <w:rPr>
          <w:rFonts w:ascii="Arial" w:hAnsi="Arial" w:cs="Arial"/>
          <w:sz w:val="20"/>
          <w:szCs w:val="20"/>
        </w:rPr>
        <w:t xml:space="preserve"> za každý </w:t>
      </w:r>
      <w:r>
        <w:rPr>
          <w:rFonts w:ascii="Arial" w:hAnsi="Arial" w:cs="Arial"/>
          <w:sz w:val="20"/>
          <w:szCs w:val="20"/>
        </w:rPr>
        <w:t>za každý takový případ</w:t>
      </w:r>
      <w:r w:rsidRPr="00105C49">
        <w:rPr>
          <w:rFonts w:ascii="Arial" w:hAnsi="Arial" w:cs="Arial"/>
          <w:sz w:val="20"/>
          <w:szCs w:val="20"/>
        </w:rPr>
        <w:t xml:space="preserve">. </w:t>
      </w:r>
    </w:p>
    <w:p w:rsidR="00DA590B" w:rsidRDefault="00DA590B" w:rsidP="00DA59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DA590B" w:rsidRPr="00105C49" w:rsidRDefault="00DA590B" w:rsidP="00DA59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Pr>
          <w:rFonts w:ascii="Arial" w:hAnsi="Arial" w:cs="Arial"/>
          <w:sz w:val="20"/>
          <w:szCs w:val="20"/>
        </w:rPr>
        <w:t>10.6</w:t>
      </w:r>
      <w:r w:rsidRPr="00105C49">
        <w:rPr>
          <w:rFonts w:ascii="Arial" w:hAnsi="Arial" w:cs="Arial"/>
          <w:sz w:val="20"/>
          <w:szCs w:val="20"/>
        </w:rPr>
        <w:t>. V případě ne</w:t>
      </w:r>
      <w:r>
        <w:rPr>
          <w:rFonts w:ascii="Arial" w:hAnsi="Arial" w:cs="Arial"/>
          <w:sz w:val="20"/>
          <w:szCs w:val="20"/>
        </w:rPr>
        <w:t>u</w:t>
      </w:r>
      <w:r w:rsidRPr="00105C49">
        <w:rPr>
          <w:rFonts w:ascii="Arial" w:hAnsi="Arial" w:cs="Arial"/>
          <w:sz w:val="20"/>
          <w:szCs w:val="20"/>
        </w:rPr>
        <w:t>d</w:t>
      </w:r>
      <w:r>
        <w:rPr>
          <w:rFonts w:ascii="Arial" w:hAnsi="Arial" w:cs="Arial"/>
          <w:sz w:val="20"/>
          <w:szCs w:val="20"/>
        </w:rPr>
        <w:t xml:space="preserve">ržování pořádku na staveništi a v jeho okolí, a také v případě, že nebudou průběžně odstraňovány odpady, vznikající při stavební činnosti, </w:t>
      </w:r>
      <w:r w:rsidRPr="00105C49">
        <w:rPr>
          <w:rFonts w:ascii="Arial" w:hAnsi="Arial" w:cs="Arial"/>
          <w:sz w:val="20"/>
          <w:szCs w:val="20"/>
        </w:rPr>
        <w:t xml:space="preserve">je Zhotovitel povinen uhradit Objednateli smluvní pokutu ve výši </w:t>
      </w:r>
      <w:r>
        <w:rPr>
          <w:rFonts w:ascii="Arial" w:hAnsi="Arial" w:cs="Arial"/>
          <w:sz w:val="20"/>
          <w:szCs w:val="20"/>
        </w:rPr>
        <w:t>7.000</w:t>
      </w:r>
      <w:r w:rsidRPr="00105C49">
        <w:rPr>
          <w:rFonts w:ascii="Arial" w:hAnsi="Arial" w:cs="Arial"/>
          <w:bCs/>
          <w:sz w:val="20"/>
          <w:szCs w:val="20"/>
        </w:rPr>
        <w:t>,- Kč</w:t>
      </w:r>
      <w:r w:rsidRPr="00105C49">
        <w:rPr>
          <w:rFonts w:ascii="Arial" w:hAnsi="Arial" w:cs="Arial"/>
          <w:sz w:val="20"/>
          <w:szCs w:val="20"/>
        </w:rPr>
        <w:t xml:space="preserve"> za každý </w:t>
      </w:r>
      <w:r>
        <w:rPr>
          <w:rFonts w:ascii="Arial" w:hAnsi="Arial" w:cs="Arial"/>
          <w:sz w:val="20"/>
          <w:szCs w:val="20"/>
        </w:rPr>
        <w:t>za každý takový případ</w:t>
      </w:r>
      <w:r w:rsidRPr="00105C49">
        <w:rPr>
          <w:rFonts w:ascii="Arial" w:hAnsi="Arial" w:cs="Arial"/>
          <w:sz w:val="20"/>
          <w:szCs w:val="20"/>
        </w:rPr>
        <w:t xml:space="preserve">. </w:t>
      </w:r>
    </w:p>
    <w:p w:rsidR="00DA590B" w:rsidRPr="00105C49" w:rsidRDefault="00DA590B" w:rsidP="00DA59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10.</w:t>
      </w:r>
      <w:r w:rsidR="00DA590B">
        <w:rPr>
          <w:rFonts w:ascii="Arial" w:hAnsi="Arial" w:cs="Arial"/>
          <w:sz w:val="20"/>
          <w:szCs w:val="20"/>
        </w:rPr>
        <w:t>7</w:t>
      </w:r>
      <w:r w:rsidRPr="00815E7F">
        <w:rPr>
          <w:rFonts w:ascii="Arial" w:hAnsi="Arial" w:cs="Arial"/>
          <w:sz w:val="20"/>
          <w:szCs w:val="20"/>
        </w:rPr>
        <w:t xml:space="preserve">. Vyplacením částky rovnající se smluvní pokutě není dotčen nárok na náhradu škody a náhradu ušlého zisku Objednatele.Za škodu způsobenou Objednateli ze strany Zhotovitele se považuje též jednání Zhotovitele, v jehož důsledku dojde ke korekci dotace, či odvodu dotace do rozpočtu. Výše škody je pak rovna výši korekce, či odvodu + případných penále a sankcí s tímto souvisejícími. </w:t>
      </w:r>
    </w:p>
    <w:p w:rsidR="009E7424" w:rsidRPr="00470A46"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FF0000"/>
          <w:sz w:val="20"/>
          <w:szCs w:val="20"/>
        </w:rPr>
      </w:pP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10.</w:t>
      </w:r>
      <w:r w:rsidR="00DA590B">
        <w:rPr>
          <w:rFonts w:ascii="Arial" w:hAnsi="Arial" w:cs="Arial"/>
          <w:sz w:val="20"/>
          <w:szCs w:val="20"/>
        </w:rPr>
        <w:t>8</w:t>
      </w:r>
      <w:r w:rsidRPr="00815E7F">
        <w:rPr>
          <w:rFonts w:ascii="Arial" w:hAnsi="Arial" w:cs="Arial"/>
          <w:sz w:val="20"/>
          <w:szCs w:val="20"/>
        </w:rPr>
        <w:t>. Jestliže Objednateli vznikne právo na smluvní pokutu vůči Zhotoviteli, je Objednatel bez dalšího oprávněn o tuto částku snížit proplacení faktury Zhotoviteli.</w:t>
      </w:r>
    </w:p>
    <w:p w:rsidR="00F56C90" w:rsidRPr="00470A46" w:rsidRDefault="00F56C90"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F56C90"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10.</w:t>
      </w:r>
      <w:r w:rsidR="00DA590B">
        <w:rPr>
          <w:rFonts w:ascii="Arial" w:hAnsi="Arial" w:cs="Arial"/>
          <w:sz w:val="20"/>
          <w:szCs w:val="20"/>
        </w:rPr>
        <w:t>9</w:t>
      </w:r>
      <w:r w:rsidRPr="00815E7F">
        <w:rPr>
          <w:rFonts w:ascii="Arial" w:hAnsi="Arial" w:cs="Arial"/>
          <w:sz w:val="20"/>
          <w:szCs w:val="20"/>
        </w:rPr>
        <w:t xml:space="preserve">. V případě pozdní úhrady vystavené faktury zaplatí Objednatel Zhotoviteli </w:t>
      </w:r>
      <w:r w:rsidR="002B2271">
        <w:rPr>
          <w:rFonts w:ascii="Arial" w:hAnsi="Arial" w:cs="Arial"/>
          <w:sz w:val="20"/>
          <w:szCs w:val="20"/>
        </w:rPr>
        <w:t xml:space="preserve">úrok z prodlení </w:t>
      </w:r>
      <w:r w:rsidRPr="00815E7F">
        <w:rPr>
          <w:rFonts w:ascii="Arial" w:hAnsi="Arial" w:cs="Arial"/>
          <w:sz w:val="20"/>
          <w:szCs w:val="20"/>
        </w:rPr>
        <w:t>ve výši 0</w:t>
      </w:r>
      <w:r w:rsidR="002B2271">
        <w:rPr>
          <w:rFonts w:ascii="Arial" w:hAnsi="Arial" w:cs="Arial"/>
          <w:sz w:val="20"/>
          <w:szCs w:val="20"/>
        </w:rPr>
        <w:t>,</w:t>
      </w:r>
      <w:r w:rsidRPr="00815E7F">
        <w:rPr>
          <w:rFonts w:ascii="Arial" w:hAnsi="Arial" w:cs="Arial"/>
          <w:sz w:val="20"/>
          <w:szCs w:val="20"/>
        </w:rPr>
        <w:t>0</w:t>
      </w:r>
      <w:r w:rsidR="002B2271">
        <w:rPr>
          <w:rFonts w:ascii="Arial" w:hAnsi="Arial" w:cs="Arial"/>
          <w:sz w:val="20"/>
          <w:szCs w:val="20"/>
        </w:rPr>
        <w:t>1</w:t>
      </w:r>
      <w:r w:rsidRPr="00815E7F">
        <w:rPr>
          <w:rFonts w:ascii="Arial" w:hAnsi="Arial" w:cs="Arial"/>
          <w:sz w:val="20"/>
          <w:szCs w:val="20"/>
        </w:rPr>
        <w:t xml:space="preserve"> % fakturované částky za každý den prodlení.</w:t>
      </w:r>
    </w:p>
    <w:p w:rsidR="00A967FF" w:rsidRPr="00470A46" w:rsidRDefault="00A967F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A967FF"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r w:rsidRPr="00815E7F">
        <w:rPr>
          <w:rFonts w:ascii="Arial" w:hAnsi="Arial" w:cs="Arial"/>
          <w:sz w:val="20"/>
          <w:szCs w:val="20"/>
        </w:rPr>
        <w:t>10.</w:t>
      </w:r>
      <w:r w:rsidR="00DA590B">
        <w:rPr>
          <w:rFonts w:ascii="Arial" w:hAnsi="Arial" w:cs="Arial"/>
          <w:sz w:val="20"/>
          <w:szCs w:val="20"/>
        </w:rPr>
        <w:t>10</w:t>
      </w:r>
      <w:r w:rsidRPr="00815E7F">
        <w:rPr>
          <w:rFonts w:ascii="Arial" w:hAnsi="Arial" w:cs="Arial"/>
          <w:sz w:val="20"/>
          <w:szCs w:val="20"/>
        </w:rPr>
        <w:t>.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rsidR="005E2C9A" w:rsidRPr="00470A46" w:rsidRDefault="005E2C9A"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sz w:val="20"/>
          <w:szCs w:val="20"/>
        </w:rPr>
      </w:pPr>
    </w:p>
    <w:p w:rsidR="009E7424" w:rsidRPr="00470A46"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center"/>
        <w:rPr>
          <w:rFonts w:ascii="Arial" w:hAnsi="Arial" w:cs="Arial"/>
          <w:color w:val="000000"/>
          <w:sz w:val="20"/>
          <w:szCs w:val="20"/>
        </w:rPr>
      </w:pPr>
    </w:p>
    <w:p w:rsidR="009E7424" w:rsidRPr="002B227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center"/>
        <w:rPr>
          <w:rFonts w:ascii="Arial" w:hAnsi="Arial" w:cs="Arial"/>
          <w:b/>
          <w:color w:val="000000"/>
          <w:sz w:val="20"/>
          <w:szCs w:val="20"/>
        </w:rPr>
      </w:pPr>
      <w:r w:rsidRPr="00815E7F">
        <w:rPr>
          <w:rFonts w:ascii="Arial" w:hAnsi="Arial" w:cs="Arial"/>
          <w:b/>
          <w:color w:val="000000"/>
          <w:sz w:val="20"/>
          <w:szCs w:val="20"/>
        </w:rPr>
        <w:t>ČLÁNEK XI.</w:t>
      </w:r>
    </w:p>
    <w:p w:rsidR="009E7424" w:rsidRPr="002B2271"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center"/>
        <w:rPr>
          <w:rFonts w:ascii="Arial" w:hAnsi="Arial" w:cs="Arial"/>
          <w:b/>
          <w:color w:val="000000"/>
          <w:sz w:val="20"/>
          <w:szCs w:val="20"/>
        </w:rPr>
      </w:pPr>
      <w:r w:rsidRPr="00815E7F">
        <w:rPr>
          <w:rFonts w:ascii="Arial" w:hAnsi="Arial" w:cs="Arial"/>
          <w:b/>
          <w:color w:val="000000"/>
          <w:sz w:val="20"/>
          <w:szCs w:val="20"/>
        </w:rPr>
        <w:t xml:space="preserve"> Podstatné porušení smlouvy</w:t>
      </w:r>
    </w:p>
    <w:p w:rsidR="009E7424" w:rsidRPr="00470A46"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rFonts w:ascii="Arial" w:hAnsi="Arial" w:cs="Arial"/>
          <w:color w:val="000000"/>
          <w:sz w:val="20"/>
          <w:szCs w:val="20"/>
        </w:rPr>
      </w:pPr>
    </w:p>
    <w:p w:rsidR="009E7424" w:rsidRPr="00470A46" w:rsidRDefault="00815E7F" w:rsidP="00393E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after="120"/>
        <w:jc w:val="both"/>
        <w:rPr>
          <w:rFonts w:ascii="Arial" w:hAnsi="Arial" w:cs="Arial"/>
          <w:color w:val="000000"/>
          <w:sz w:val="20"/>
          <w:szCs w:val="20"/>
        </w:rPr>
      </w:pPr>
      <w:r w:rsidRPr="00815E7F">
        <w:rPr>
          <w:rFonts w:ascii="Arial" w:hAnsi="Arial" w:cs="Arial"/>
          <w:color w:val="000000"/>
          <w:sz w:val="20"/>
          <w:szCs w:val="20"/>
        </w:rPr>
        <w:t>11.1. Smluvní strany se dohodly, že podstatnými podmínkami této smlouvy, jsou zejména:</w:t>
      </w: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rFonts w:ascii="Arial" w:hAnsi="Arial" w:cs="Arial"/>
          <w:b/>
          <w:color w:val="000000"/>
          <w:sz w:val="20"/>
          <w:szCs w:val="20"/>
        </w:rPr>
      </w:pPr>
      <w:r w:rsidRPr="00815E7F">
        <w:rPr>
          <w:rFonts w:ascii="Arial" w:hAnsi="Arial" w:cs="Arial"/>
          <w:b/>
          <w:color w:val="000000"/>
          <w:sz w:val="20"/>
          <w:szCs w:val="20"/>
        </w:rPr>
        <w:t>Provedení díla v rozsahu a kvalitě dle této smlouvy.</w:t>
      </w: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b/>
          <w:color w:val="000000"/>
          <w:sz w:val="20"/>
          <w:szCs w:val="20"/>
        </w:rPr>
      </w:pPr>
      <w:r w:rsidRPr="00815E7F">
        <w:rPr>
          <w:rFonts w:ascii="Arial" w:hAnsi="Arial" w:cs="Arial"/>
          <w:b/>
          <w:color w:val="000000"/>
          <w:sz w:val="20"/>
          <w:szCs w:val="20"/>
        </w:rPr>
        <w:t xml:space="preserve">Provedení díla v kvalitě odpovídající předpisům dle této smlouvy (čl. </w:t>
      </w:r>
      <w:r w:rsidR="002B2271">
        <w:rPr>
          <w:rFonts w:ascii="Arial" w:hAnsi="Arial" w:cs="Arial"/>
          <w:b/>
          <w:color w:val="000000"/>
          <w:sz w:val="20"/>
          <w:szCs w:val="20"/>
        </w:rPr>
        <w:t xml:space="preserve">2 a čl. </w:t>
      </w:r>
      <w:r w:rsidRPr="00815E7F">
        <w:rPr>
          <w:rFonts w:ascii="Arial" w:hAnsi="Arial" w:cs="Arial"/>
          <w:b/>
          <w:color w:val="000000"/>
          <w:sz w:val="20"/>
          <w:szCs w:val="20"/>
        </w:rPr>
        <w:t>6.1.).</w:t>
      </w:r>
    </w:p>
    <w:p w:rsidR="009E7424" w:rsidRPr="00470A46"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rFonts w:ascii="Arial" w:hAnsi="Arial" w:cs="Arial"/>
          <w:b/>
          <w:color w:val="000000"/>
          <w:sz w:val="20"/>
          <w:szCs w:val="20"/>
        </w:rPr>
      </w:pPr>
      <w:r w:rsidRPr="00815E7F">
        <w:rPr>
          <w:rFonts w:ascii="Arial" w:hAnsi="Arial" w:cs="Arial"/>
          <w:b/>
          <w:color w:val="000000"/>
          <w:sz w:val="20"/>
          <w:szCs w:val="20"/>
        </w:rPr>
        <w:t>Provedení díla v dohodnutém termínu.</w:t>
      </w:r>
    </w:p>
    <w:p w:rsidR="009E7424"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rFonts w:ascii="Arial" w:hAnsi="Arial" w:cs="Arial"/>
          <w:b/>
          <w:color w:val="000000"/>
          <w:sz w:val="20"/>
          <w:szCs w:val="20"/>
        </w:rPr>
      </w:pPr>
      <w:r w:rsidRPr="00815E7F">
        <w:rPr>
          <w:rFonts w:ascii="Arial" w:hAnsi="Arial" w:cs="Arial"/>
          <w:b/>
          <w:color w:val="000000"/>
          <w:sz w:val="20"/>
          <w:szCs w:val="20"/>
        </w:rPr>
        <w:t>Provedení díla za cenu dle dohody o ceně nejvýše přípustné.</w:t>
      </w:r>
    </w:p>
    <w:p w:rsidR="002B2271" w:rsidRPr="00470A46" w:rsidRDefault="002B2271"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rFonts w:ascii="Arial" w:hAnsi="Arial" w:cs="Arial"/>
          <w:b/>
          <w:color w:val="000000"/>
          <w:sz w:val="20"/>
          <w:szCs w:val="20"/>
        </w:rPr>
      </w:pPr>
      <w:r>
        <w:rPr>
          <w:rFonts w:ascii="Arial" w:hAnsi="Arial" w:cs="Arial"/>
          <w:b/>
          <w:color w:val="000000"/>
          <w:sz w:val="20"/>
          <w:szCs w:val="20"/>
        </w:rPr>
        <w:t>Dodržení podmínek dle čl. 13 smlouvy.</w:t>
      </w:r>
    </w:p>
    <w:p w:rsidR="00393E9A" w:rsidRPr="00470A46" w:rsidRDefault="00393E9A"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color w:val="000000"/>
          <w:sz w:val="20"/>
          <w:szCs w:val="20"/>
        </w:rPr>
      </w:pPr>
    </w:p>
    <w:p w:rsidR="009E7424" w:rsidRPr="00C47D0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color w:val="000000"/>
        </w:rPr>
      </w:pPr>
      <w:r w:rsidRPr="00815E7F">
        <w:rPr>
          <w:rFonts w:ascii="Arial" w:hAnsi="Arial" w:cs="Arial"/>
          <w:color w:val="000000"/>
          <w:sz w:val="20"/>
          <w:szCs w:val="20"/>
        </w:rPr>
        <w:t>Neplnění uvedených podmínek opravňuje druhou stranu k odstoupení od smlouvy. Odstoupení od smlouvy se řídí občanským zákoníkem.</w:t>
      </w:r>
    </w:p>
    <w:p w:rsidR="009E7424" w:rsidRPr="00C47D0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color w:val="000000"/>
        </w:rPr>
      </w:pPr>
    </w:p>
    <w:p w:rsidR="009B6E5C" w:rsidRPr="00C47D0F" w:rsidRDefault="009B6E5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rFonts w:ascii="Arial" w:hAnsi="Arial" w:cs="Arial"/>
          <w:b/>
          <w:color w:val="000000"/>
        </w:rPr>
      </w:pPr>
    </w:p>
    <w:p w:rsidR="009B6E5C" w:rsidRPr="00A45D4F" w:rsidRDefault="00815E7F" w:rsidP="009B6E5C">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ČLÁNEK XII.</w:t>
      </w:r>
    </w:p>
    <w:p w:rsidR="009B6E5C" w:rsidRPr="00A45D4F" w:rsidRDefault="00815E7F" w:rsidP="009B6E5C">
      <w:pPr>
        <w:pStyle w:val="Nadpis2"/>
        <w:spacing w:after="240"/>
        <w:jc w:val="center"/>
        <w:rPr>
          <w:rFonts w:ascii="Arial" w:hAnsi="Arial" w:cs="Arial"/>
          <w:b/>
          <w:u w:val="none"/>
        </w:rPr>
      </w:pPr>
      <w:r w:rsidRPr="00815E7F">
        <w:rPr>
          <w:rFonts w:ascii="Arial" w:hAnsi="Arial" w:cs="Arial"/>
          <w:b/>
          <w:u w:val="none"/>
        </w:rPr>
        <w:t xml:space="preserve">Ostatní smluvní ujednání </w:t>
      </w:r>
    </w:p>
    <w:p w:rsidR="009B6E5C" w:rsidRPr="00A45D4F" w:rsidRDefault="00815E7F" w:rsidP="00C04F82">
      <w:pPr>
        <w:pStyle w:val="Prosttext"/>
        <w:spacing w:before="60" w:line="240" w:lineRule="auto"/>
        <w:rPr>
          <w:rFonts w:ascii="Arial" w:hAnsi="Arial" w:cs="Arial"/>
        </w:rPr>
      </w:pPr>
      <w:r w:rsidRPr="00815E7F">
        <w:rPr>
          <w:rFonts w:ascii="Arial" w:hAnsi="Arial" w:cs="Arial"/>
        </w:rPr>
        <w:t>12.1. V případě prokazatelného vzniku škody na majetku Objednatele nebo třetích osob, v průběhu provádění prací dle této smlouvy Zhotovitelem, budou veškeré náklady na odstranění takových škod hrazeny Zhotovitelem.</w:t>
      </w:r>
    </w:p>
    <w:p w:rsidR="009B6E5C" w:rsidRPr="00A45D4F" w:rsidRDefault="00815E7F" w:rsidP="00C04F82">
      <w:pPr>
        <w:pStyle w:val="Prosttext"/>
        <w:spacing w:before="60" w:line="240" w:lineRule="auto"/>
        <w:rPr>
          <w:rFonts w:ascii="Arial" w:hAnsi="Arial" w:cs="Arial"/>
        </w:rPr>
      </w:pPr>
      <w:r w:rsidRPr="00815E7F">
        <w:rPr>
          <w:rFonts w:ascii="Arial" w:hAnsi="Arial" w:cs="Arial"/>
        </w:rPr>
        <w:t>12.2. Při provádění stavebních prací je Zhotovitel povinen dbát na pořádek a čistotu v okolí staveniště. Odpad vzniklý při provádění stavby (např. suť, odřezky použitých materiálů, zbytky živičných povrchů, obaly od použitých materiálů, nástrojů apod.) je Zhotovitel povinen okamžitě odklízet z přilehlých prostor (chodníků, silnic apod.), skladovat, přepravovat a likvidovat je v souladu s ustanoveními zákona č. 185/2001 Sb., o odpadech a zákon č. 245/2011 Sb., o vodách.</w:t>
      </w:r>
    </w:p>
    <w:p w:rsidR="009B6E5C" w:rsidRPr="00A45D4F" w:rsidRDefault="00815E7F" w:rsidP="00C04F82">
      <w:pPr>
        <w:pStyle w:val="Prosttext"/>
        <w:spacing w:before="60" w:line="240" w:lineRule="auto"/>
        <w:rPr>
          <w:rFonts w:ascii="Arial" w:hAnsi="Arial" w:cs="Arial"/>
        </w:rPr>
      </w:pPr>
      <w:r w:rsidRPr="00815E7F">
        <w:rPr>
          <w:rFonts w:ascii="Arial" w:hAnsi="Arial" w:cs="Arial"/>
        </w:rPr>
        <w:t>12.3. Při nakládání s plasty, obaly od použitých chemických látek a dalším odpadem musí Zhotovitel mít určené místo pro jejich shromažďování v souladu s příslušnými právními předpisy a na konci pracovního dne zajistit jejich odvoz nebo skladování v uzamčených nádobách či prostorech tak, aby nemohlo dojít k manipulaci s nimi ze strany třetích osob.</w:t>
      </w:r>
    </w:p>
    <w:p w:rsidR="009B6E5C" w:rsidRPr="00A45D4F" w:rsidRDefault="00815E7F" w:rsidP="00C04F82">
      <w:pPr>
        <w:pStyle w:val="Prosttext"/>
        <w:spacing w:before="60" w:line="240" w:lineRule="auto"/>
        <w:rPr>
          <w:rFonts w:ascii="Arial" w:hAnsi="Arial" w:cs="Arial"/>
        </w:rPr>
      </w:pPr>
      <w:r w:rsidRPr="00815E7F">
        <w:rPr>
          <w:rFonts w:ascii="Arial" w:hAnsi="Arial" w:cs="Arial"/>
        </w:rPr>
        <w:t>12.4. Zhotovitel je povinen dbát na ochranu zeleně v okolí stavby. Na stavební odpad připravit kontejnery či jiné nádoby, nedávat stavební odpad do trávníků apod.</w:t>
      </w:r>
    </w:p>
    <w:p w:rsidR="009B6E5C" w:rsidRPr="00A45D4F" w:rsidRDefault="00815E7F" w:rsidP="00C04F82">
      <w:pPr>
        <w:pStyle w:val="Prosttext"/>
        <w:spacing w:before="60" w:line="240" w:lineRule="auto"/>
        <w:rPr>
          <w:rFonts w:ascii="Arial" w:hAnsi="Arial" w:cs="Arial"/>
        </w:rPr>
      </w:pPr>
      <w:r w:rsidRPr="00815E7F">
        <w:rPr>
          <w:rFonts w:ascii="Arial" w:hAnsi="Arial" w:cs="Arial"/>
        </w:rPr>
        <w:lastRenderedPageBreak/>
        <w:t>12.5. Zhotovitel je povinen předem projednat průjezd těžké techniky ke staveništi. Po ukončení stavby uvést používané prostory do původního stavu.</w:t>
      </w:r>
    </w:p>
    <w:p w:rsidR="009B6E5C" w:rsidRPr="00A45D4F" w:rsidRDefault="00815E7F" w:rsidP="00C04F82">
      <w:pPr>
        <w:pStyle w:val="Prosttext"/>
        <w:spacing w:before="60" w:line="240" w:lineRule="auto"/>
        <w:rPr>
          <w:rFonts w:ascii="Arial" w:hAnsi="Arial" w:cs="Arial"/>
        </w:rPr>
      </w:pPr>
      <w:r w:rsidRPr="00815E7F">
        <w:rPr>
          <w:rFonts w:ascii="Arial" w:hAnsi="Arial" w:cs="Arial"/>
        </w:rPr>
        <w:t>12.6. V případě rozporů a nejasností má při řešení sporů přednost znění této smlouvy, druhé v pořadí je znění zadávacích podmínek, třetí v pořadí je znění soupisu prací, čtvrté v pořadí je textová část projektové dokumentace a poslední grafická část projektové dokumentace.</w:t>
      </w:r>
    </w:p>
    <w:p w:rsidR="009C5770" w:rsidRPr="00A45D4F" w:rsidRDefault="00815E7F" w:rsidP="00C04F82">
      <w:pPr>
        <w:pStyle w:val="Prosttext"/>
        <w:spacing w:before="60" w:line="240" w:lineRule="auto"/>
        <w:rPr>
          <w:rFonts w:ascii="Arial" w:hAnsi="Arial" w:cs="Arial"/>
        </w:rPr>
      </w:pPr>
      <w:r w:rsidRPr="00815E7F">
        <w:rPr>
          <w:rFonts w:ascii="Arial" w:hAnsi="Arial" w:cs="Arial"/>
        </w:rPr>
        <w:t>12.7. Dodavatel je povinen uchovávat veškerou dokumentaci související s realizací projektu včetně účetních dokladů minimálně do konce roku 2028. Pokud je v českých právních předpisech stanovena lhůta delší, musí ji žadatel/příjemce použít.</w:t>
      </w:r>
    </w:p>
    <w:p w:rsidR="009C5770" w:rsidRPr="00A45D4F" w:rsidRDefault="00815E7F" w:rsidP="00C04F82">
      <w:pPr>
        <w:pStyle w:val="Prosttext"/>
        <w:spacing w:before="60" w:line="240" w:lineRule="auto"/>
        <w:rPr>
          <w:rFonts w:ascii="Arial" w:hAnsi="Arial" w:cs="Arial"/>
        </w:rPr>
      </w:pPr>
      <w:r w:rsidRPr="00815E7F">
        <w:rPr>
          <w:rFonts w:ascii="Arial" w:hAnsi="Arial" w:cs="Arial"/>
        </w:rPr>
        <w:t>12.8. Dodavatel je povinen minimálně do konce roku 2028poskytovat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A967FF" w:rsidRPr="00A45D4F" w:rsidRDefault="00A967FF" w:rsidP="00C04F82">
      <w:pPr>
        <w:pStyle w:val="Prosttext"/>
        <w:spacing w:before="60" w:line="240" w:lineRule="auto"/>
        <w:rPr>
          <w:rFonts w:ascii="Arial" w:hAnsi="Arial" w:cs="Arial"/>
        </w:rPr>
      </w:pPr>
    </w:p>
    <w:p w:rsidR="00A967FF" w:rsidRPr="00A45D4F" w:rsidRDefault="00815E7F" w:rsidP="00A967FF">
      <w:pPr>
        <w:jc w:val="both"/>
        <w:rPr>
          <w:rFonts w:ascii="Arial" w:hAnsi="Arial" w:cs="Arial"/>
          <w:sz w:val="20"/>
          <w:szCs w:val="20"/>
        </w:rPr>
      </w:pPr>
      <w:r w:rsidRPr="00815E7F">
        <w:rPr>
          <w:rFonts w:ascii="Arial" w:hAnsi="Arial" w:cs="Arial"/>
          <w:sz w:val="20"/>
          <w:szCs w:val="20"/>
        </w:rPr>
        <w:t>12.</w:t>
      </w:r>
      <w:r w:rsidR="00A45D4F">
        <w:rPr>
          <w:rFonts w:ascii="Arial" w:hAnsi="Arial" w:cs="Arial"/>
          <w:sz w:val="20"/>
          <w:szCs w:val="20"/>
        </w:rPr>
        <w:t>9.</w:t>
      </w:r>
      <w:r w:rsidRPr="00815E7F">
        <w:rPr>
          <w:rFonts w:ascii="Arial" w:eastAsia="Arial-ItalicMT" w:hAnsi="Arial" w:cs="Arial"/>
          <w:color w:val="000000"/>
          <w:sz w:val="20"/>
          <w:szCs w:val="20"/>
        </w:rPr>
        <w:t xml:space="preserve">Zhotovitel si je vědom skutečnosti, že Objednatel má zájem o plnění předmětu této Smlouvy dle zásad sociálně odpovědného zadávání veřejných zakázek.Zhotovitel se proto výslovně zavazuje při realizaci plnění dle této Smlouvy dodržovatveškeré </w:t>
      </w:r>
      <w:r w:rsidRPr="00815E7F">
        <w:rPr>
          <w:rFonts w:ascii="Arial" w:eastAsia="Arial-BoldItalicMT" w:hAnsi="Arial" w:cs="Arial"/>
          <w:bCs/>
          <w:color w:val="000000"/>
          <w:sz w:val="20"/>
          <w:szCs w:val="20"/>
        </w:rPr>
        <w:t xml:space="preserve">pracovněprávní předpisy </w:t>
      </w:r>
      <w:r w:rsidRPr="00815E7F">
        <w:rPr>
          <w:rFonts w:ascii="Arial" w:eastAsia="Arial-ItalicMT" w:hAnsi="Arial" w:cs="Arial"/>
          <w:color w:val="000000"/>
          <w:sz w:val="20"/>
          <w:szCs w:val="20"/>
        </w:rPr>
        <w:t xml:space="preserve">(a to zejména, nikoliv však výlučně, předpisyupravující mzdy zaměstnanců, pracovní dobu, dobu odpočinku mezi směnami, placené přesčasy), </w:t>
      </w:r>
      <w:r w:rsidRPr="00815E7F">
        <w:rPr>
          <w:rFonts w:ascii="Arial" w:eastAsia="Arial-BoldItalicMT" w:hAnsi="Arial" w:cs="Arial"/>
          <w:bCs/>
          <w:color w:val="000000"/>
          <w:sz w:val="20"/>
          <w:szCs w:val="20"/>
        </w:rPr>
        <w:t>dále předpisy týkající se oblasti zaměstnanosti a bezpečnostia ochrany zdraví při práci</w:t>
      </w:r>
      <w:r w:rsidRPr="00815E7F">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Zhotovitelem či jeho poddodavateli.</w:t>
      </w:r>
    </w:p>
    <w:p w:rsidR="009B6E5C" w:rsidRPr="00A45D4F" w:rsidRDefault="009B6E5C" w:rsidP="009B6E5C">
      <w:pPr>
        <w:tabs>
          <w:tab w:val="num" w:pos="1788"/>
        </w:tabs>
        <w:spacing w:before="120"/>
        <w:ind w:left="705"/>
        <w:jc w:val="both"/>
        <w:rPr>
          <w:rFonts w:ascii="Arial" w:hAnsi="Arial" w:cs="Arial"/>
          <w:bCs/>
          <w:sz w:val="20"/>
          <w:szCs w:val="20"/>
        </w:rPr>
      </w:pPr>
    </w:p>
    <w:p w:rsidR="009B6E5C" w:rsidRPr="00A45D4F" w:rsidRDefault="00815E7F" w:rsidP="009B6E5C">
      <w:pPr>
        <w:pStyle w:val="Nadpis1"/>
        <w:jc w:val="center"/>
        <w:rPr>
          <w:rFonts w:ascii="Arial" w:hAnsi="Arial" w:cs="Arial"/>
          <w:b/>
          <w:color w:val="auto"/>
          <w:sz w:val="20"/>
          <w:szCs w:val="20"/>
          <w:u w:val="none"/>
        </w:rPr>
      </w:pPr>
      <w:r w:rsidRPr="00815E7F">
        <w:rPr>
          <w:rFonts w:ascii="Arial" w:hAnsi="Arial" w:cs="Arial"/>
          <w:b/>
          <w:color w:val="auto"/>
          <w:sz w:val="20"/>
          <w:szCs w:val="20"/>
          <w:u w:val="none"/>
        </w:rPr>
        <w:t>ČLÁNEK XIII.</w:t>
      </w:r>
    </w:p>
    <w:p w:rsidR="009B6E5C" w:rsidRPr="00A45D4F" w:rsidRDefault="00815E7F" w:rsidP="009B6E5C">
      <w:pPr>
        <w:pStyle w:val="Nadpis2"/>
        <w:spacing w:after="240"/>
        <w:jc w:val="center"/>
        <w:rPr>
          <w:rFonts w:ascii="Arial" w:hAnsi="Arial" w:cs="Arial"/>
          <w:b/>
          <w:u w:val="none"/>
        </w:rPr>
      </w:pPr>
      <w:r w:rsidRPr="00815E7F">
        <w:rPr>
          <w:rFonts w:ascii="Arial" w:hAnsi="Arial" w:cs="Arial"/>
          <w:b/>
          <w:u w:val="none"/>
        </w:rPr>
        <w:t>Pojištění odpovědnosti</w:t>
      </w:r>
    </w:p>
    <w:p w:rsidR="009B6E5C" w:rsidRPr="00A45D4F" w:rsidRDefault="00815E7F" w:rsidP="00C04F82">
      <w:pPr>
        <w:spacing w:after="120"/>
        <w:jc w:val="both"/>
        <w:rPr>
          <w:rFonts w:ascii="Arial" w:hAnsi="Arial" w:cs="Arial"/>
          <w:sz w:val="20"/>
          <w:szCs w:val="20"/>
        </w:rPr>
      </w:pPr>
      <w:r w:rsidRPr="00815E7F">
        <w:rPr>
          <w:rFonts w:ascii="Arial" w:hAnsi="Arial" w:cs="Arial"/>
          <w:sz w:val="20"/>
          <w:szCs w:val="20"/>
        </w:rPr>
        <w:t xml:space="preserve">13.1. Zhotovitel prohlašuje, že má v souvislosti s realizací tohoto díla dle této smlouvy sjednáno pojištění odpovědnosti za škody způsobené Zhotovitelem Objednateli nebo třetí osobě ve výši min. </w:t>
      </w:r>
      <w:r w:rsidRPr="00815E7F">
        <w:rPr>
          <w:rFonts w:ascii="Arial" w:hAnsi="Arial" w:cs="Arial"/>
          <w:bCs/>
          <w:iCs/>
          <w:sz w:val="20"/>
          <w:szCs w:val="20"/>
        </w:rPr>
        <w:t>vysoutěžené ceny díla v Kč</w:t>
      </w:r>
      <w:r w:rsidRPr="00815E7F">
        <w:rPr>
          <w:rFonts w:ascii="Arial" w:hAnsi="Arial" w:cs="Arial"/>
          <w:sz w:val="20"/>
          <w:szCs w:val="20"/>
        </w:rPr>
        <w:t xml:space="preserve"> bez DPH a zavazuje se udržovat je v platnosti od data zahájení provádění díla až do data ukončení díla.</w:t>
      </w:r>
    </w:p>
    <w:p w:rsidR="009B6E5C" w:rsidRPr="00A45D4F" w:rsidRDefault="00815E7F" w:rsidP="00C04F82">
      <w:pPr>
        <w:spacing w:after="120"/>
        <w:jc w:val="both"/>
        <w:rPr>
          <w:rFonts w:ascii="Arial" w:hAnsi="Arial" w:cs="Arial"/>
          <w:sz w:val="20"/>
          <w:szCs w:val="20"/>
        </w:rPr>
      </w:pPr>
      <w:r w:rsidRPr="00815E7F">
        <w:rPr>
          <w:rFonts w:ascii="Arial" w:hAnsi="Arial" w:cs="Arial"/>
          <w:sz w:val="20"/>
          <w:szCs w:val="20"/>
        </w:rPr>
        <w:t xml:space="preserve">13.2. Zhotovitel předloží Objednateli doklady o pojištění před zahájením díla a na vyžádání Objednatele nebo </w:t>
      </w:r>
      <w:r w:rsidR="00A45D4F">
        <w:rPr>
          <w:rFonts w:ascii="Arial" w:hAnsi="Arial" w:cs="Arial"/>
          <w:sz w:val="20"/>
          <w:szCs w:val="20"/>
        </w:rPr>
        <w:t>jeho zástupce</w:t>
      </w:r>
      <w:r w:rsidR="00997CA5">
        <w:rPr>
          <w:rFonts w:ascii="Arial" w:hAnsi="Arial" w:cs="Arial"/>
          <w:sz w:val="20"/>
          <w:szCs w:val="20"/>
        </w:rPr>
        <w:t xml:space="preserve"> </w:t>
      </w:r>
      <w:r w:rsidRPr="00815E7F">
        <w:rPr>
          <w:rFonts w:ascii="Arial" w:hAnsi="Arial" w:cs="Arial"/>
          <w:sz w:val="20"/>
          <w:szCs w:val="20"/>
        </w:rPr>
        <w:t>i kdykoliv v průběhu provádění díla.</w:t>
      </w:r>
    </w:p>
    <w:p w:rsidR="009B6E5C" w:rsidRPr="00A45D4F" w:rsidRDefault="00815E7F" w:rsidP="00C04F82">
      <w:pPr>
        <w:jc w:val="both"/>
        <w:rPr>
          <w:rFonts w:ascii="Arial" w:hAnsi="Arial" w:cs="Arial"/>
          <w:sz w:val="20"/>
          <w:szCs w:val="20"/>
        </w:rPr>
      </w:pPr>
      <w:r w:rsidRPr="00815E7F">
        <w:rPr>
          <w:rFonts w:ascii="Arial" w:hAnsi="Arial" w:cs="Arial"/>
          <w:sz w:val="20"/>
          <w:szCs w:val="20"/>
        </w:rPr>
        <w:t>13.3. Zhotovitel se zavazuje nést odpovědnost za případné škody způsobené vadným provedením díla po dobu 5 let od data předání poslední části díla.</w:t>
      </w:r>
    </w:p>
    <w:p w:rsidR="007E7C37" w:rsidRDefault="007E7C37"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rFonts w:ascii="Arial" w:hAnsi="Arial" w:cs="Arial"/>
          <w:b/>
          <w:color w:val="000000"/>
          <w:sz w:val="20"/>
          <w:szCs w:val="20"/>
        </w:rPr>
      </w:pPr>
    </w:p>
    <w:p w:rsidR="00A45D4F" w:rsidRPr="00A45D4F" w:rsidRDefault="00A45D4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rFonts w:ascii="Arial" w:hAnsi="Arial" w:cs="Arial"/>
          <w:b/>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rFonts w:ascii="Arial" w:hAnsi="Arial" w:cs="Arial"/>
          <w:b/>
          <w:color w:val="000000"/>
          <w:sz w:val="20"/>
          <w:szCs w:val="20"/>
        </w:rPr>
      </w:pPr>
      <w:r w:rsidRPr="00815E7F">
        <w:rPr>
          <w:rFonts w:ascii="Arial" w:hAnsi="Arial" w:cs="Arial"/>
          <w:b/>
          <w:color w:val="000000"/>
          <w:sz w:val="20"/>
          <w:szCs w:val="20"/>
        </w:rPr>
        <w:t>XIV.</w:t>
      </w: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rFonts w:ascii="Arial" w:hAnsi="Arial" w:cs="Arial"/>
          <w:b/>
          <w:color w:val="000000"/>
          <w:sz w:val="20"/>
          <w:szCs w:val="20"/>
        </w:rPr>
      </w:pPr>
      <w:r w:rsidRPr="00815E7F">
        <w:rPr>
          <w:rFonts w:ascii="Arial" w:hAnsi="Arial" w:cs="Arial"/>
          <w:b/>
          <w:color w:val="000000"/>
          <w:sz w:val="20"/>
          <w:szCs w:val="20"/>
        </w:rPr>
        <w:t>Závěrečnáujednání</w:t>
      </w:r>
    </w:p>
    <w:p w:rsidR="009E7424" w:rsidRPr="00A45D4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t>14.1. Smlouva nabývá platnosti dnem jejího podpisu zástupci obou smluvních stran</w:t>
      </w:r>
      <w:r w:rsidR="00A45D4F">
        <w:rPr>
          <w:rFonts w:ascii="Arial" w:hAnsi="Arial" w:cs="Arial"/>
          <w:color w:val="000000"/>
          <w:sz w:val="20"/>
          <w:szCs w:val="20"/>
        </w:rPr>
        <w:t xml:space="preserve"> a účinnosti uveřejněním v Registru smluv MVČR</w:t>
      </w:r>
      <w:r w:rsidRPr="00815E7F">
        <w:rPr>
          <w:rFonts w:ascii="Arial" w:hAnsi="Arial" w:cs="Arial"/>
          <w:color w:val="000000"/>
          <w:sz w:val="20"/>
          <w:szCs w:val="20"/>
        </w:rPr>
        <w:t>.</w:t>
      </w:r>
    </w:p>
    <w:p w:rsidR="009E7424" w:rsidRPr="00A45D4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t xml:space="preserve">14.2. Smluvní vztahy mezi objednatelem a zhotovitelem lze měnit jen po vzájemné všestranné dohodě písemnými dodatky k této smlouvě o dílo. </w:t>
      </w:r>
    </w:p>
    <w:p w:rsidR="009E7424" w:rsidRPr="00A45D4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t xml:space="preserve">14.3. Práva a závazky, které pro smluvní strany ze smlouvy vyplývají, přecházejí na jejich případné právní nástupce. </w:t>
      </w:r>
    </w:p>
    <w:p w:rsidR="009E7424" w:rsidRPr="00A45D4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t xml:space="preserve">14.4. Uzavření této smlouvy bude oběma smluvními stranami provedeno jejím elektronickým podepsáním. </w:t>
      </w:r>
    </w:p>
    <w:p w:rsidR="00A67B72" w:rsidRPr="00A45D4F" w:rsidRDefault="00A67B7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t>14.5. Další vzájemné vztahy, neupravené ve smlouvě, se řídí příslušnými ustanoveními Občanského zákoníku.</w:t>
      </w:r>
    </w:p>
    <w:p w:rsid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DA590B" w:rsidRPr="00A45D4F" w:rsidRDefault="00DA590B"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lastRenderedPageBreak/>
        <w:t xml:space="preserve">14.6. Smluvní strany prohlašují, že tuto smlouvu uzavřely svobodně a vážně, že jim nejsou známy jakékoliv skutečnosti, které by její uzavření vylučovaly, neuvedli se vzájemně v omyl a berou na vědomí, že v plném rozsahu nesou veškeré důsledky plynoucí z vědomě jimi udaných nepravdivých údajů. </w:t>
      </w:r>
    </w:p>
    <w:p w:rsidR="009E7424" w:rsidRPr="00A45D4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9E7424" w:rsidRPr="00A45D4F" w:rsidRDefault="00815E7F"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r w:rsidRPr="00815E7F">
        <w:rPr>
          <w:rFonts w:ascii="Arial" w:hAnsi="Arial" w:cs="Arial"/>
          <w:color w:val="000000"/>
          <w:sz w:val="20"/>
          <w:szCs w:val="20"/>
        </w:rPr>
        <w:t>14.7. Pokud by se stala ustanovení této smlouvy neplatnými, a to z jakéhokoliv důvodu, nebude tím dotčena platnost smlouvy jako celku s přihlédnutím k ostatním ustanovením. Smluvní strany se zavazují, že v takovém případě co možná nejrychleji dohodnou náhradní ustanovení, která budou těmto neplatným co možná nejbližší, a jejichž pomocí by mohlo být zaručeno dosažení hospodářského a právního účelu minulé dohody.</w:t>
      </w:r>
    </w:p>
    <w:p w:rsidR="009E7424" w:rsidRPr="00A45D4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000000" w:rsidRDefault="00815E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rFonts w:ascii="Arial" w:hAnsi="Arial" w:cs="Arial"/>
          <w:sz w:val="20"/>
          <w:szCs w:val="20"/>
        </w:rPr>
      </w:pPr>
      <w:r w:rsidRPr="00815E7F">
        <w:rPr>
          <w:rFonts w:ascii="Arial" w:hAnsi="Arial" w:cs="Arial"/>
          <w:sz w:val="20"/>
          <w:szCs w:val="20"/>
        </w:rPr>
        <w:t xml:space="preserve">14.8. Uzavření této smlouvy ze strany objednatele bylo schváleno </w:t>
      </w:r>
      <w:r w:rsidR="00DA590B">
        <w:rPr>
          <w:rFonts w:ascii="Arial" w:hAnsi="Arial" w:cs="Arial"/>
          <w:sz w:val="20"/>
          <w:szCs w:val="20"/>
        </w:rPr>
        <w:t xml:space="preserve">radou města Sušice dne </w:t>
      </w:r>
      <w:r w:rsidRPr="00815E7F">
        <w:rPr>
          <w:rFonts w:ascii="Arial" w:hAnsi="Arial" w:cs="Arial"/>
          <w:sz w:val="20"/>
          <w:szCs w:val="20"/>
        </w:rPr>
        <w:t>…</w:t>
      </w:r>
      <w:r w:rsidR="00DA590B">
        <w:rPr>
          <w:rFonts w:ascii="Arial" w:hAnsi="Arial" w:cs="Arial"/>
          <w:sz w:val="20"/>
          <w:szCs w:val="20"/>
        </w:rPr>
        <w:t>…….., usnesením č. …….</w:t>
      </w:r>
    </w:p>
    <w:p w:rsidR="009E7424" w:rsidRPr="00A45D4F"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szCs w:val="20"/>
        </w:rPr>
      </w:pPr>
    </w:p>
    <w:p w:rsidR="008A0B65" w:rsidRPr="00A45D4F" w:rsidRDefault="008A0B65" w:rsidP="008A0B65">
      <w:pPr>
        <w:ind w:left="1778"/>
        <w:jc w:val="both"/>
        <w:rPr>
          <w:rFonts w:ascii="Arial" w:hAnsi="Arial" w:cs="Arial"/>
          <w:snapToGrid w:val="0"/>
          <w:sz w:val="20"/>
          <w:szCs w:val="20"/>
        </w:rPr>
      </w:pPr>
    </w:p>
    <w:p w:rsidR="008A0B65" w:rsidRPr="00A45D4F" w:rsidRDefault="008A0B65" w:rsidP="00587FC1">
      <w:pPr>
        <w:widowControl w:val="0"/>
        <w:tabs>
          <w:tab w:val="left" w:pos="9356"/>
        </w:tabs>
        <w:ind w:right="-2"/>
        <w:jc w:val="both"/>
        <w:rPr>
          <w:rFonts w:ascii="Arial" w:hAnsi="Arial" w:cs="Arial"/>
          <w:color w:val="000000"/>
          <w:sz w:val="20"/>
          <w:szCs w:val="20"/>
        </w:rPr>
      </w:pPr>
    </w:p>
    <w:p w:rsidR="008A0B65" w:rsidRPr="00A45D4F" w:rsidRDefault="008A0B65" w:rsidP="00587FC1">
      <w:pPr>
        <w:widowControl w:val="0"/>
        <w:tabs>
          <w:tab w:val="left" w:pos="9356"/>
        </w:tabs>
        <w:ind w:right="-2"/>
        <w:jc w:val="both"/>
        <w:rPr>
          <w:rFonts w:ascii="Arial" w:hAnsi="Arial" w:cs="Arial"/>
          <w:color w:val="000000"/>
          <w:sz w:val="20"/>
          <w:szCs w:val="20"/>
        </w:rPr>
      </w:pPr>
    </w:p>
    <w:p w:rsidR="006F3031" w:rsidRPr="00A45D4F" w:rsidRDefault="006F3031" w:rsidP="006F3031">
      <w:pPr>
        <w:pStyle w:val="Nadpis1"/>
        <w:rPr>
          <w:rFonts w:ascii="Arial" w:hAnsi="Arial" w:cs="Arial"/>
          <w:b/>
          <w:color w:val="auto"/>
          <w:sz w:val="20"/>
          <w:szCs w:val="20"/>
          <w:u w:val="none"/>
        </w:rPr>
      </w:pPr>
    </w:p>
    <w:p w:rsidR="00DA590B" w:rsidRDefault="00815E7F" w:rsidP="00C4466C">
      <w:pPr>
        <w:pStyle w:val="Prosttext"/>
        <w:spacing w:before="120"/>
        <w:rPr>
          <w:rFonts w:ascii="Arial" w:hAnsi="Arial" w:cs="Arial"/>
        </w:rPr>
      </w:pPr>
      <w:r w:rsidRPr="00815E7F">
        <w:rPr>
          <w:rFonts w:ascii="Arial" w:hAnsi="Arial" w:cs="Arial"/>
        </w:rPr>
        <w:tab/>
      </w:r>
      <w:r w:rsidRPr="00815E7F">
        <w:rPr>
          <w:rFonts w:ascii="Arial" w:hAnsi="Arial" w:cs="Arial"/>
        </w:rPr>
        <w:tab/>
      </w:r>
      <w:r w:rsidR="00DA590B">
        <w:rPr>
          <w:rFonts w:ascii="Arial" w:hAnsi="Arial" w:cs="Arial"/>
        </w:rPr>
        <w:tab/>
      </w:r>
    </w:p>
    <w:p w:rsidR="00C4466C" w:rsidRPr="00A45D4F" w:rsidRDefault="00815E7F" w:rsidP="00C4466C">
      <w:pPr>
        <w:pStyle w:val="Prosttext"/>
        <w:spacing w:before="120"/>
        <w:rPr>
          <w:rFonts w:ascii="Arial" w:hAnsi="Arial" w:cs="Arial"/>
        </w:rPr>
      </w:pPr>
      <w:bookmarkStart w:id="1" w:name="_GoBack"/>
      <w:bookmarkEnd w:id="1"/>
      <w:r w:rsidRPr="00815E7F">
        <w:rPr>
          <w:rFonts w:ascii="Arial" w:hAnsi="Arial" w:cs="Arial"/>
        </w:rPr>
        <w:t>Za objednatele:</w:t>
      </w:r>
      <w:r w:rsidRPr="00815E7F">
        <w:rPr>
          <w:rFonts w:ascii="Arial" w:hAnsi="Arial" w:cs="Arial"/>
        </w:rPr>
        <w:tab/>
      </w:r>
      <w:r w:rsidRPr="00815E7F">
        <w:rPr>
          <w:rFonts w:ascii="Arial" w:hAnsi="Arial" w:cs="Arial"/>
        </w:rPr>
        <w:tab/>
      </w:r>
      <w:r w:rsidRPr="00815E7F">
        <w:rPr>
          <w:rFonts w:ascii="Arial" w:hAnsi="Arial" w:cs="Arial"/>
        </w:rPr>
        <w:tab/>
      </w:r>
      <w:r w:rsidRPr="00815E7F">
        <w:rPr>
          <w:rFonts w:ascii="Arial" w:hAnsi="Arial" w:cs="Arial"/>
        </w:rPr>
        <w:tab/>
      </w:r>
      <w:r w:rsidRPr="00815E7F">
        <w:rPr>
          <w:rFonts w:ascii="Arial" w:hAnsi="Arial" w:cs="Arial"/>
        </w:rPr>
        <w:tab/>
      </w:r>
      <w:r w:rsidR="00DA590B">
        <w:rPr>
          <w:rFonts w:ascii="Arial" w:hAnsi="Arial" w:cs="Arial"/>
        </w:rPr>
        <w:tab/>
      </w:r>
      <w:r w:rsidRPr="00815E7F">
        <w:rPr>
          <w:rFonts w:ascii="Arial" w:hAnsi="Arial" w:cs="Arial"/>
        </w:rPr>
        <w:t>Za zhotovitele:</w:t>
      </w:r>
    </w:p>
    <w:p w:rsidR="00C4466C" w:rsidRPr="00A45D4F" w:rsidRDefault="00C4466C" w:rsidP="00C4466C">
      <w:pPr>
        <w:spacing w:before="120"/>
        <w:rPr>
          <w:rFonts w:ascii="Arial" w:hAnsi="Arial" w:cs="Arial"/>
          <w:sz w:val="20"/>
          <w:szCs w:val="20"/>
        </w:rPr>
      </w:pPr>
    </w:p>
    <w:p w:rsidR="00C4466C" w:rsidRDefault="00C4466C" w:rsidP="00C4466C">
      <w:pPr>
        <w:spacing w:before="120"/>
        <w:rPr>
          <w:rFonts w:ascii="Arial" w:hAnsi="Arial" w:cs="Arial"/>
          <w:sz w:val="20"/>
          <w:szCs w:val="20"/>
        </w:rPr>
      </w:pPr>
    </w:p>
    <w:p w:rsidR="00DA590B" w:rsidRDefault="00DA590B" w:rsidP="00C4466C">
      <w:pPr>
        <w:spacing w:before="120"/>
        <w:rPr>
          <w:rFonts w:ascii="Arial" w:hAnsi="Arial" w:cs="Arial"/>
          <w:sz w:val="20"/>
          <w:szCs w:val="20"/>
        </w:rPr>
      </w:pPr>
    </w:p>
    <w:p w:rsidR="00DA590B" w:rsidRPr="00A45D4F" w:rsidRDefault="00DA590B" w:rsidP="00C4466C">
      <w:pPr>
        <w:spacing w:before="120"/>
        <w:rPr>
          <w:rFonts w:ascii="Arial" w:hAnsi="Arial" w:cs="Arial"/>
          <w:sz w:val="20"/>
          <w:szCs w:val="20"/>
        </w:rPr>
      </w:pPr>
    </w:p>
    <w:p w:rsidR="00C4466C" w:rsidRPr="00A45D4F" w:rsidRDefault="00815E7F" w:rsidP="00C4466C">
      <w:pPr>
        <w:pStyle w:val="Zkladntext2"/>
        <w:rPr>
          <w:rFonts w:ascii="Arial" w:hAnsi="Arial" w:cs="Arial"/>
          <w:b w:val="0"/>
          <w:bCs w:val="0"/>
          <w:sz w:val="20"/>
          <w:szCs w:val="20"/>
        </w:rPr>
      </w:pPr>
      <w:r w:rsidRPr="00815E7F">
        <w:rPr>
          <w:rFonts w:ascii="Arial" w:hAnsi="Arial" w:cs="Arial"/>
          <w:b w:val="0"/>
          <w:bCs w:val="0"/>
          <w:sz w:val="20"/>
          <w:szCs w:val="20"/>
        </w:rPr>
        <w:t>……………………………</w:t>
      </w:r>
      <w:r w:rsidRPr="00815E7F">
        <w:rPr>
          <w:rFonts w:ascii="Arial" w:hAnsi="Arial" w:cs="Arial"/>
          <w:b w:val="0"/>
          <w:bCs w:val="0"/>
          <w:sz w:val="20"/>
          <w:szCs w:val="20"/>
        </w:rPr>
        <w:tab/>
      </w:r>
      <w:r w:rsidRPr="00815E7F">
        <w:rPr>
          <w:rFonts w:ascii="Arial" w:hAnsi="Arial" w:cs="Arial"/>
          <w:b w:val="0"/>
          <w:bCs w:val="0"/>
          <w:sz w:val="20"/>
          <w:szCs w:val="20"/>
        </w:rPr>
        <w:tab/>
      </w:r>
      <w:r w:rsidRPr="00815E7F">
        <w:rPr>
          <w:rFonts w:ascii="Arial" w:hAnsi="Arial" w:cs="Arial"/>
          <w:b w:val="0"/>
          <w:bCs w:val="0"/>
          <w:sz w:val="20"/>
          <w:szCs w:val="20"/>
        </w:rPr>
        <w:tab/>
      </w:r>
      <w:r w:rsidRPr="00815E7F">
        <w:rPr>
          <w:rFonts w:ascii="Arial" w:hAnsi="Arial" w:cs="Arial"/>
          <w:b w:val="0"/>
          <w:bCs w:val="0"/>
          <w:sz w:val="20"/>
          <w:szCs w:val="20"/>
        </w:rPr>
        <w:tab/>
        <w:t>………………………………</w:t>
      </w:r>
    </w:p>
    <w:p w:rsidR="00C4466C" w:rsidRPr="00A45D4F" w:rsidRDefault="00815E7F" w:rsidP="00C4466C">
      <w:pPr>
        <w:pStyle w:val="Zkladntext2"/>
        <w:rPr>
          <w:rFonts w:ascii="Arial" w:hAnsi="Arial" w:cs="Arial"/>
          <w:bCs w:val="0"/>
          <w:i/>
          <w:sz w:val="20"/>
          <w:szCs w:val="20"/>
        </w:rPr>
      </w:pPr>
      <w:r w:rsidRPr="00815E7F">
        <w:rPr>
          <w:rFonts w:ascii="Arial" w:hAnsi="Arial" w:cs="Arial"/>
          <w:bCs w:val="0"/>
          <w:i/>
          <w:sz w:val="20"/>
          <w:szCs w:val="20"/>
        </w:rPr>
        <w:t xml:space="preserve">   Bc. Petr Mottl</w:t>
      </w:r>
    </w:p>
    <w:p w:rsidR="00C4466C" w:rsidRPr="00A45D4F" w:rsidRDefault="00DA590B" w:rsidP="00C4466C">
      <w:pPr>
        <w:pStyle w:val="Zkladntext2"/>
        <w:rPr>
          <w:rFonts w:ascii="Arial" w:hAnsi="Arial" w:cs="Arial"/>
          <w:b w:val="0"/>
          <w:bCs w:val="0"/>
          <w:sz w:val="20"/>
          <w:szCs w:val="20"/>
        </w:rPr>
      </w:pPr>
      <w:r>
        <w:rPr>
          <w:rFonts w:ascii="Arial" w:hAnsi="Arial" w:cs="Arial"/>
          <w:b w:val="0"/>
          <w:bCs w:val="0"/>
          <w:sz w:val="20"/>
          <w:szCs w:val="20"/>
        </w:rPr>
        <w:t>s</w:t>
      </w:r>
      <w:r w:rsidR="00815E7F" w:rsidRPr="00815E7F">
        <w:rPr>
          <w:rFonts w:ascii="Arial" w:hAnsi="Arial" w:cs="Arial"/>
          <w:b w:val="0"/>
          <w:bCs w:val="0"/>
          <w:sz w:val="20"/>
          <w:szCs w:val="20"/>
        </w:rPr>
        <w:t>tarosta města</w:t>
      </w:r>
      <w:r>
        <w:rPr>
          <w:rFonts w:ascii="Arial" w:hAnsi="Arial" w:cs="Arial"/>
          <w:b w:val="0"/>
          <w:bCs w:val="0"/>
          <w:sz w:val="20"/>
          <w:szCs w:val="20"/>
        </w:rPr>
        <w:t xml:space="preserve"> Sušice</w:t>
      </w:r>
      <w:r w:rsidR="00815E7F" w:rsidRPr="00815E7F">
        <w:rPr>
          <w:rFonts w:ascii="Arial" w:hAnsi="Arial" w:cs="Arial"/>
          <w:b w:val="0"/>
          <w:bCs w:val="0"/>
          <w:sz w:val="20"/>
          <w:szCs w:val="20"/>
        </w:rPr>
        <w:tab/>
      </w:r>
      <w:r w:rsidR="00815E7F" w:rsidRPr="00815E7F">
        <w:rPr>
          <w:rFonts w:ascii="Arial" w:hAnsi="Arial" w:cs="Arial"/>
          <w:b w:val="0"/>
          <w:bCs w:val="0"/>
          <w:sz w:val="20"/>
          <w:szCs w:val="20"/>
        </w:rPr>
        <w:tab/>
      </w:r>
    </w:p>
    <w:p w:rsidR="00C4466C" w:rsidRPr="00A45D4F" w:rsidRDefault="00815E7F" w:rsidP="00C4466C">
      <w:pPr>
        <w:pStyle w:val="Zkladntext2"/>
        <w:rPr>
          <w:rFonts w:ascii="Arial" w:hAnsi="Arial" w:cs="Arial"/>
          <w:b w:val="0"/>
          <w:bCs w:val="0"/>
          <w:sz w:val="20"/>
          <w:szCs w:val="20"/>
        </w:rPr>
      </w:pPr>
      <w:r w:rsidRPr="00815E7F">
        <w:rPr>
          <w:rFonts w:ascii="Arial" w:hAnsi="Arial" w:cs="Arial"/>
          <w:b w:val="0"/>
          <w:bCs w:val="0"/>
          <w:sz w:val="20"/>
          <w:szCs w:val="20"/>
        </w:rPr>
        <w:tab/>
      </w:r>
    </w:p>
    <w:p w:rsidR="009B359B" w:rsidRPr="00A45D4F" w:rsidRDefault="009B359B" w:rsidP="009B359B">
      <w:pPr>
        <w:spacing w:after="120"/>
        <w:jc w:val="both"/>
        <w:rPr>
          <w:rFonts w:ascii="Arial" w:hAnsi="Arial" w:cs="Arial"/>
          <w:sz w:val="20"/>
          <w:szCs w:val="20"/>
        </w:rPr>
      </w:pPr>
    </w:p>
    <w:p w:rsidR="009B359B" w:rsidRPr="00A45D4F" w:rsidRDefault="00815E7F" w:rsidP="009B359B">
      <w:pPr>
        <w:shd w:val="clear" w:color="auto" w:fill="BFBFBF"/>
        <w:spacing w:after="120"/>
        <w:ind w:left="1560" w:hanging="1560"/>
        <w:rPr>
          <w:rFonts w:ascii="Arial" w:hAnsi="Arial" w:cs="Arial"/>
          <w:sz w:val="20"/>
          <w:szCs w:val="20"/>
        </w:rPr>
      </w:pPr>
      <w:r w:rsidRPr="00815E7F">
        <w:rPr>
          <w:rFonts w:ascii="Arial" w:hAnsi="Arial" w:cs="Arial"/>
          <w:b/>
          <w:sz w:val="20"/>
          <w:szCs w:val="20"/>
        </w:rPr>
        <w:t>Příloha č. 1 tohoto návrhu smlouvy o dílo:</w:t>
      </w:r>
      <w:r w:rsidRPr="00815E7F">
        <w:rPr>
          <w:rFonts w:ascii="Arial" w:hAnsi="Arial" w:cs="Arial"/>
          <w:sz w:val="20"/>
          <w:szCs w:val="20"/>
        </w:rPr>
        <w:t xml:space="preserve">vyplněný výkaz výměr </w:t>
      </w:r>
    </w:p>
    <w:p w:rsidR="00BF55D9" w:rsidRPr="00A45D4F" w:rsidRDefault="00815E7F" w:rsidP="009B359B">
      <w:pPr>
        <w:shd w:val="clear" w:color="auto" w:fill="BFBFBF"/>
        <w:spacing w:after="120"/>
        <w:ind w:left="1560" w:hanging="1560"/>
        <w:rPr>
          <w:rFonts w:ascii="Arial" w:hAnsi="Arial" w:cs="Arial"/>
          <w:sz w:val="20"/>
          <w:szCs w:val="20"/>
        </w:rPr>
      </w:pPr>
      <w:r w:rsidRPr="00815E7F">
        <w:rPr>
          <w:rFonts w:ascii="Arial" w:hAnsi="Arial" w:cs="Arial"/>
          <w:b/>
          <w:sz w:val="20"/>
          <w:szCs w:val="20"/>
        </w:rPr>
        <w:t xml:space="preserve">Příloha č. 2 tohoto návrhu smlouvy o dílo: </w:t>
      </w:r>
      <w:r w:rsidRPr="00815E7F">
        <w:rPr>
          <w:rFonts w:ascii="Arial" w:hAnsi="Arial" w:cs="Arial"/>
          <w:sz w:val="20"/>
          <w:szCs w:val="20"/>
        </w:rPr>
        <w:t>seznam poddodavatelů</w:t>
      </w:r>
    </w:p>
    <w:p w:rsidR="006E4871" w:rsidRPr="00A45D4F" w:rsidRDefault="00815E7F" w:rsidP="00BF1209">
      <w:pPr>
        <w:pStyle w:val="Zkladntext2"/>
        <w:rPr>
          <w:rFonts w:ascii="Arial" w:hAnsi="Arial" w:cs="Arial"/>
          <w:b w:val="0"/>
          <w:bCs w:val="0"/>
          <w:sz w:val="20"/>
          <w:szCs w:val="20"/>
        </w:rPr>
      </w:pPr>
      <w:r w:rsidRPr="00815E7F">
        <w:rPr>
          <w:rFonts w:ascii="Arial" w:hAnsi="Arial" w:cs="Arial"/>
          <w:b w:val="0"/>
          <w:bCs w:val="0"/>
          <w:sz w:val="20"/>
          <w:szCs w:val="20"/>
        </w:rPr>
        <w:tab/>
      </w:r>
      <w:r w:rsidRPr="00815E7F">
        <w:rPr>
          <w:rFonts w:ascii="Arial" w:hAnsi="Arial" w:cs="Arial"/>
          <w:b w:val="0"/>
          <w:bCs w:val="0"/>
          <w:sz w:val="20"/>
          <w:szCs w:val="20"/>
        </w:rPr>
        <w:tab/>
      </w:r>
      <w:r w:rsidRPr="00815E7F">
        <w:rPr>
          <w:rFonts w:ascii="Arial" w:hAnsi="Arial" w:cs="Arial"/>
          <w:b w:val="0"/>
          <w:bCs w:val="0"/>
          <w:sz w:val="20"/>
          <w:szCs w:val="20"/>
        </w:rPr>
        <w:tab/>
      </w:r>
    </w:p>
    <w:sectPr w:rsidR="006E4871" w:rsidRPr="00A45D4F" w:rsidSect="00684A1A">
      <w:headerReference w:type="default" r:id="rId8"/>
      <w:footerReference w:type="default" r:id="rId9"/>
      <w:pgSz w:w="11906" w:h="16838" w:code="9"/>
      <w:pgMar w:top="993" w:right="1418" w:bottom="1276" w:left="1418" w:header="709" w:footer="709" w:gutter="0"/>
      <w:pgNumType w:start="1"/>
      <w:cols w:space="708"/>
      <w:titlePg/>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69A2E9" w15:done="0"/>
  <w15:commentEx w15:paraId="32BF9408" w15:done="0"/>
  <w15:commentEx w15:paraId="7A9EC880" w15:done="0"/>
  <w15:commentEx w15:paraId="387ECF49" w15:done="0"/>
  <w15:commentEx w15:paraId="05B61DDA" w15:done="0"/>
  <w15:commentEx w15:paraId="64FF1106" w15:done="0"/>
  <w15:commentEx w15:paraId="283D09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69A2E9" w16cid:durableId="23CBA4DC"/>
  <w16cid:commentId w16cid:paraId="32BF9408" w16cid:durableId="23C7BC8B"/>
  <w16cid:commentId w16cid:paraId="7A9EC880" w16cid:durableId="23C7D221"/>
  <w16cid:commentId w16cid:paraId="387ECF49" w16cid:durableId="23C7D4BA"/>
  <w16cid:commentId w16cid:paraId="05B61DDA" w16cid:durableId="23CBA8C1"/>
  <w16cid:commentId w16cid:paraId="64FF1106" w16cid:durableId="23C7D39E"/>
  <w16cid:commentId w16cid:paraId="283D0932" w16cid:durableId="23C7D3D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D11" w:rsidRDefault="00224D11">
      <w:r>
        <w:separator/>
      </w:r>
    </w:p>
  </w:endnote>
  <w:endnote w:type="continuationSeparator" w:id="1">
    <w:p w:rsidR="00224D11" w:rsidRDefault="00224D1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TTB8o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A00006FF" w:usb1="4000205B" w:usb2="00000010" w:usb3="00000000" w:csb0="0000019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F13" w:rsidRPr="00F935F1" w:rsidRDefault="00815E7F">
    <w:pPr>
      <w:pStyle w:val="Zpat"/>
      <w:jc w:val="right"/>
      <w:rPr>
        <w:rFonts w:ascii="Arial" w:hAnsi="Arial" w:cs="Arial"/>
        <w:sz w:val="16"/>
        <w:szCs w:val="16"/>
      </w:rPr>
    </w:pPr>
    <w:r w:rsidRPr="00815E7F">
      <w:rPr>
        <w:rFonts w:ascii="Arial" w:hAnsi="Arial" w:cs="Arial"/>
        <w:sz w:val="16"/>
        <w:szCs w:val="16"/>
      </w:rPr>
      <w:t xml:space="preserve">Stránka | </w:t>
    </w:r>
    <w:r w:rsidRPr="00815E7F">
      <w:rPr>
        <w:rFonts w:ascii="Arial" w:hAnsi="Arial" w:cs="Arial"/>
        <w:sz w:val="16"/>
        <w:szCs w:val="16"/>
      </w:rPr>
      <w:fldChar w:fldCharType="begin"/>
    </w:r>
    <w:r w:rsidRPr="00815E7F">
      <w:rPr>
        <w:rFonts w:ascii="Arial" w:hAnsi="Arial" w:cs="Arial"/>
        <w:sz w:val="16"/>
        <w:szCs w:val="16"/>
      </w:rPr>
      <w:instrText xml:space="preserve"> PAGE   \* MERGEFORMAT </w:instrText>
    </w:r>
    <w:r w:rsidRPr="00815E7F">
      <w:rPr>
        <w:rFonts w:ascii="Arial" w:hAnsi="Arial" w:cs="Arial"/>
        <w:sz w:val="16"/>
        <w:szCs w:val="16"/>
      </w:rPr>
      <w:fldChar w:fldCharType="separate"/>
    </w:r>
    <w:r w:rsidR="00997CA5">
      <w:rPr>
        <w:rFonts w:ascii="Arial" w:hAnsi="Arial" w:cs="Arial"/>
        <w:noProof/>
        <w:sz w:val="16"/>
        <w:szCs w:val="16"/>
      </w:rPr>
      <w:t>10</w:t>
    </w:r>
    <w:r w:rsidRPr="00815E7F">
      <w:rPr>
        <w:rFonts w:ascii="Arial" w:hAnsi="Arial" w:cs="Arial"/>
        <w:sz w:val="16"/>
        <w:szCs w:val="16"/>
      </w:rPr>
      <w:fldChar w:fldCharType="end"/>
    </w:r>
  </w:p>
  <w:p w:rsidR="0053339E" w:rsidRDefault="0053339E">
    <w:pPr>
      <w:pStyle w:val="Zpat"/>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D11" w:rsidRDefault="00224D11">
      <w:r>
        <w:separator/>
      </w:r>
    </w:p>
  </w:footnote>
  <w:footnote w:type="continuationSeparator" w:id="1">
    <w:p w:rsidR="00224D11" w:rsidRDefault="00224D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2050"/>
      <w:gridCol w:w="7160"/>
    </w:tblGrid>
    <w:tr w:rsidR="0053339E">
      <w:tc>
        <w:tcPr>
          <w:tcW w:w="2050" w:type="dxa"/>
          <w:tcBorders>
            <w:top w:val="nil"/>
            <w:left w:val="nil"/>
            <w:bottom w:val="nil"/>
            <w:right w:val="nil"/>
          </w:tcBorders>
        </w:tcPr>
        <w:p w:rsidR="0053339E" w:rsidRDefault="0053339E">
          <w:pPr>
            <w:pStyle w:val="Zhlav"/>
            <w:tabs>
              <w:tab w:val="clear" w:pos="4536"/>
              <w:tab w:val="center" w:pos="2520"/>
              <w:tab w:val="left" w:pos="5384"/>
            </w:tabs>
            <w:rPr>
              <w:b/>
              <w:bCs/>
              <w:sz w:val="32"/>
              <w:szCs w:val="32"/>
            </w:rPr>
          </w:pPr>
        </w:p>
      </w:tc>
      <w:tc>
        <w:tcPr>
          <w:tcW w:w="7162" w:type="dxa"/>
          <w:tcBorders>
            <w:top w:val="nil"/>
            <w:left w:val="nil"/>
            <w:bottom w:val="nil"/>
            <w:right w:val="nil"/>
          </w:tcBorders>
        </w:tcPr>
        <w:p w:rsidR="0053339E" w:rsidRDefault="0053339E">
          <w:pPr>
            <w:pStyle w:val="Zhlav"/>
            <w:tabs>
              <w:tab w:val="clear" w:pos="4536"/>
              <w:tab w:val="center" w:pos="2520"/>
              <w:tab w:val="left" w:pos="5384"/>
            </w:tabs>
            <w:rPr>
              <w:b/>
              <w:bCs/>
              <w:sz w:val="28"/>
              <w:szCs w:val="28"/>
            </w:rPr>
          </w:pPr>
        </w:p>
      </w:tc>
    </w:tr>
  </w:tbl>
  <w:p w:rsidR="0053339E" w:rsidRDefault="0053339E">
    <w:pPr>
      <w:pStyle w:val="Zhlav"/>
      <w:tabs>
        <w:tab w:val="clear" w:pos="4536"/>
        <w:tab w:val="center" w:pos="2520"/>
        <w:tab w:val="left" w:pos="538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D5F4B3E2"/>
    <w:name w:val="WW8Num30"/>
    <w:lvl w:ilvl="0">
      <w:start w:val="1"/>
      <w:numFmt w:val="decimal"/>
      <w:lvlText w:val="%1."/>
      <w:lvlJc w:val="left"/>
      <w:pPr>
        <w:tabs>
          <w:tab w:val="num" w:pos="720"/>
        </w:tabs>
        <w:ind w:left="720" w:hanging="360"/>
      </w:pPr>
      <w:rPr>
        <w:rFonts w:ascii="Arial" w:hAnsi="Arial" w:cs="Arial"/>
        <w:color w:val="000000"/>
        <w:sz w:val="22"/>
        <w:szCs w:val="22"/>
      </w:rPr>
    </w:lvl>
    <w:lvl w:ilvl="1">
      <w:numFmt w:val="bullet"/>
      <w:lvlText w:val="-"/>
      <w:lvlJc w:val="left"/>
      <w:pPr>
        <w:ind w:left="2160" w:hanging="360"/>
      </w:pPr>
      <w:rPr>
        <w:rFonts w:ascii="TTB8o00" w:eastAsiaTheme="minorHAnsi" w:hAnsi="TTB8o00" w:cs="TTB8o00" w:hint="default"/>
        <w:color w:val="000080"/>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
    <w:nsid w:val="037B4180"/>
    <w:multiLevelType w:val="singleLevel"/>
    <w:tmpl w:val="135C0440"/>
    <w:lvl w:ilvl="0">
      <w:start w:val="2"/>
      <w:numFmt w:val="decimal"/>
      <w:lvlText w:val="%1."/>
      <w:lvlJc w:val="left"/>
      <w:pPr>
        <w:tabs>
          <w:tab w:val="num" w:pos="705"/>
        </w:tabs>
        <w:ind w:left="705" w:hanging="705"/>
      </w:pPr>
      <w:rPr>
        <w:b w:val="0"/>
      </w:rPr>
    </w:lvl>
  </w:abstractNum>
  <w:abstractNum w:abstractNumId="2">
    <w:nsid w:val="089035AA"/>
    <w:multiLevelType w:val="hybridMultilevel"/>
    <w:tmpl w:val="9BDE057A"/>
    <w:lvl w:ilvl="0" w:tplc="04050017">
      <w:start w:val="1"/>
      <w:numFmt w:val="lowerLetter"/>
      <w:lvlText w:val="%1)"/>
      <w:lvlJc w:val="left"/>
      <w:pPr>
        <w:ind w:left="928"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0D417B"/>
    <w:multiLevelType w:val="hybridMultilevel"/>
    <w:tmpl w:val="ED88104E"/>
    <w:lvl w:ilvl="0" w:tplc="2B8275F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CEE3D3E"/>
    <w:multiLevelType w:val="hybridMultilevel"/>
    <w:tmpl w:val="BD6A115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3E54C3C"/>
    <w:multiLevelType w:val="singleLevel"/>
    <w:tmpl w:val="B292347C"/>
    <w:lvl w:ilvl="0">
      <w:start w:val="16"/>
      <w:numFmt w:val="bullet"/>
      <w:lvlText w:val="-"/>
      <w:lvlJc w:val="left"/>
      <w:pPr>
        <w:tabs>
          <w:tab w:val="num" w:pos="1063"/>
        </w:tabs>
        <w:ind w:left="1063" w:hanging="360"/>
      </w:pPr>
    </w:lvl>
  </w:abstractNum>
  <w:abstractNum w:abstractNumId="8">
    <w:nsid w:val="25352CF2"/>
    <w:multiLevelType w:val="singleLevel"/>
    <w:tmpl w:val="E786964E"/>
    <w:lvl w:ilvl="0">
      <w:start w:val="1"/>
      <w:numFmt w:val="decimal"/>
      <w:lvlText w:val="%1."/>
      <w:lvlJc w:val="left"/>
      <w:pPr>
        <w:tabs>
          <w:tab w:val="num" w:pos="705"/>
        </w:tabs>
        <w:ind w:left="705" w:hanging="705"/>
      </w:pPr>
    </w:lvl>
  </w:abstractNum>
  <w:abstractNum w:abstractNumId="9">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56584029"/>
    <w:multiLevelType w:val="hybridMultilevel"/>
    <w:tmpl w:val="C7E4F4FA"/>
    <w:lvl w:ilvl="0" w:tplc="BDBA13C0">
      <w:start w:val="1"/>
      <w:numFmt w:val="decimal"/>
      <w:pStyle w:val="bbbbb"/>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12">
    <w:nsid w:val="6A580E4D"/>
    <w:multiLevelType w:val="multilevel"/>
    <w:tmpl w:val="2A8476A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3">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
    <w:lvlOverride w:ilvl="0">
      <w:startOverride w:val="2"/>
    </w:lvlOverride>
  </w:num>
  <w:num w:numId="2">
    <w:abstractNumId w:val="8"/>
  </w:num>
  <w:num w:numId="3">
    <w:abstractNumId w:val="0"/>
  </w:num>
  <w:num w:numId="4">
    <w:abstractNumId w:val="7"/>
  </w:num>
  <w:num w:numId="5">
    <w:abstractNumId w:val="3"/>
  </w:num>
  <w:num w:numId="6">
    <w:abstractNumId w:val="12"/>
  </w:num>
  <w:num w:numId="7">
    <w:abstractNumId w:val="5"/>
  </w:num>
  <w:num w:numId="8">
    <w:abstractNumId w:val="11"/>
  </w:num>
  <w:num w:numId="9">
    <w:abstractNumId w:val="6"/>
  </w:num>
  <w:num w:numId="10">
    <w:abstractNumId w:val="9"/>
  </w:num>
  <w:num w:numId="11">
    <w:abstractNumId w:val="8"/>
    <w:lvlOverride w:ilvl="0">
      <w:startOverride w:val="1"/>
    </w:lvlOverride>
  </w:num>
  <w:num w:numId="12">
    <w:abstractNumId w:val="2"/>
  </w:num>
  <w:num w:numId="13">
    <w:abstractNumId w:val="13"/>
  </w:num>
  <w:num w:numId="14">
    <w:abstractNumId w:val="10"/>
  </w:num>
  <w:num w:numId="15">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vlová Tereza">
    <w15:presenceInfo w15:providerId="AD" w15:userId="S::HavlovaTe@crr.cz::8463131c-d1f2-4b28-8b3c-6bd021cdc76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trackRevision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12642"/>
  </w:hdrShapeDefaults>
  <w:footnotePr>
    <w:footnote w:id="0"/>
    <w:footnote w:id="1"/>
  </w:footnotePr>
  <w:endnotePr>
    <w:endnote w:id="0"/>
    <w:endnote w:id="1"/>
  </w:endnotePr>
  <w:compat/>
  <w:rsids>
    <w:rsidRoot w:val="00823A52"/>
    <w:rsid w:val="00000BBD"/>
    <w:rsid w:val="0000629A"/>
    <w:rsid w:val="000078DE"/>
    <w:rsid w:val="00012F2D"/>
    <w:rsid w:val="00013D5D"/>
    <w:rsid w:val="00015827"/>
    <w:rsid w:val="00015E1C"/>
    <w:rsid w:val="00017E5A"/>
    <w:rsid w:val="00022471"/>
    <w:rsid w:val="00023183"/>
    <w:rsid w:val="00023BB6"/>
    <w:rsid w:val="00026B3B"/>
    <w:rsid w:val="00027870"/>
    <w:rsid w:val="00030572"/>
    <w:rsid w:val="00035909"/>
    <w:rsid w:val="00040B68"/>
    <w:rsid w:val="00040F85"/>
    <w:rsid w:val="00042AC2"/>
    <w:rsid w:val="00042AF9"/>
    <w:rsid w:val="000435B1"/>
    <w:rsid w:val="0004554C"/>
    <w:rsid w:val="00046EBF"/>
    <w:rsid w:val="00050042"/>
    <w:rsid w:val="00053ECF"/>
    <w:rsid w:val="00056D1C"/>
    <w:rsid w:val="0006092C"/>
    <w:rsid w:val="00060DFA"/>
    <w:rsid w:val="00063521"/>
    <w:rsid w:val="000643D9"/>
    <w:rsid w:val="00064527"/>
    <w:rsid w:val="000663C4"/>
    <w:rsid w:val="0007330D"/>
    <w:rsid w:val="00075377"/>
    <w:rsid w:val="00075DF5"/>
    <w:rsid w:val="00076813"/>
    <w:rsid w:val="00080A4E"/>
    <w:rsid w:val="00083346"/>
    <w:rsid w:val="00087524"/>
    <w:rsid w:val="000918D5"/>
    <w:rsid w:val="00093208"/>
    <w:rsid w:val="00095A2C"/>
    <w:rsid w:val="0009657D"/>
    <w:rsid w:val="00097FAB"/>
    <w:rsid w:val="000A410E"/>
    <w:rsid w:val="000A543F"/>
    <w:rsid w:val="000A5DCE"/>
    <w:rsid w:val="000A6AA5"/>
    <w:rsid w:val="000B03BD"/>
    <w:rsid w:val="000B21FB"/>
    <w:rsid w:val="000B23D6"/>
    <w:rsid w:val="000B2F8E"/>
    <w:rsid w:val="000B466F"/>
    <w:rsid w:val="000B6565"/>
    <w:rsid w:val="000B69B0"/>
    <w:rsid w:val="000C006D"/>
    <w:rsid w:val="000C165A"/>
    <w:rsid w:val="000C4479"/>
    <w:rsid w:val="000C4D58"/>
    <w:rsid w:val="000C73DE"/>
    <w:rsid w:val="000C77BD"/>
    <w:rsid w:val="000C782A"/>
    <w:rsid w:val="000D0256"/>
    <w:rsid w:val="000D25D0"/>
    <w:rsid w:val="000D5EBB"/>
    <w:rsid w:val="000D7114"/>
    <w:rsid w:val="000E1058"/>
    <w:rsid w:val="000E33E1"/>
    <w:rsid w:val="000E5BB3"/>
    <w:rsid w:val="000E63BE"/>
    <w:rsid w:val="000E669F"/>
    <w:rsid w:val="000F658D"/>
    <w:rsid w:val="00106DDA"/>
    <w:rsid w:val="00110F7B"/>
    <w:rsid w:val="001126AE"/>
    <w:rsid w:val="00113F6E"/>
    <w:rsid w:val="00114CB4"/>
    <w:rsid w:val="00115939"/>
    <w:rsid w:val="001179F0"/>
    <w:rsid w:val="00122A05"/>
    <w:rsid w:val="00123A84"/>
    <w:rsid w:val="00123C9F"/>
    <w:rsid w:val="00133F4C"/>
    <w:rsid w:val="00135099"/>
    <w:rsid w:val="00136884"/>
    <w:rsid w:val="001416D5"/>
    <w:rsid w:val="00142048"/>
    <w:rsid w:val="001420D3"/>
    <w:rsid w:val="0014368D"/>
    <w:rsid w:val="00144295"/>
    <w:rsid w:val="00144CA9"/>
    <w:rsid w:val="00147462"/>
    <w:rsid w:val="00147887"/>
    <w:rsid w:val="001515B7"/>
    <w:rsid w:val="00152688"/>
    <w:rsid w:val="00153907"/>
    <w:rsid w:val="00154EA3"/>
    <w:rsid w:val="00156D98"/>
    <w:rsid w:val="00157629"/>
    <w:rsid w:val="00163E66"/>
    <w:rsid w:val="00165584"/>
    <w:rsid w:val="00166E95"/>
    <w:rsid w:val="00170F48"/>
    <w:rsid w:val="0017581B"/>
    <w:rsid w:val="00176F7B"/>
    <w:rsid w:val="001770AE"/>
    <w:rsid w:val="001776DA"/>
    <w:rsid w:val="00180EAA"/>
    <w:rsid w:val="0018535F"/>
    <w:rsid w:val="00185907"/>
    <w:rsid w:val="00187319"/>
    <w:rsid w:val="00191881"/>
    <w:rsid w:val="001938B9"/>
    <w:rsid w:val="001942CC"/>
    <w:rsid w:val="00194F91"/>
    <w:rsid w:val="001971D4"/>
    <w:rsid w:val="00197957"/>
    <w:rsid w:val="001A185B"/>
    <w:rsid w:val="001A2608"/>
    <w:rsid w:val="001A3039"/>
    <w:rsid w:val="001A7D4D"/>
    <w:rsid w:val="001B0FAF"/>
    <w:rsid w:val="001B4B1F"/>
    <w:rsid w:val="001C0BA4"/>
    <w:rsid w:val="001C2F65"/>
    <w:rsid w:val="001C42F4"/>
    <w:rsid w:val="001D07CC"/>
    <w:rsid w:val="001D0972"/>
    <w:rsid w:val="001D0E4A"/>
    <w:rsid w:val="001D1914"/>
    <w:rsid w:val="001D5CB8"/>
    <w:rsid w:val="001D65FB"/>
    <w:rsid w:val="001E6A56"/>
    <w:rsid w:val="001E728A"/>
    <w:rsid w:val="001F4258"/>
    <w:rsid w:val="001F558C"/>
    <w:rsid w:val="00200509"/>
    <w:rsid w:val="0020269A"/>
    <w:rsid w:val="0020341F"/>
    <w:rsid w:val="002054A6"/>
    <w:rsid w:val="00206497"/>
    <w:rsid w:val="00206E80"/>
    <w:rsid w:val="002102EB"/>
    <w:rsid w:val="00213971"/>
    <w:rsid w:val="00214267"/>
    <w:rsid w:val="0021724D"/>
    <w:rsid w:val="00224D11"/>
    <w:rsid w:val="00225D4D"/>
    <w:rsid w:val="002275AB"/>
    <w:rsid w:val="002306DE"/>
    <w:rsid w:val="00235283"/>
    <w:rsid w:val="00235FC8"/>
    <w:rsid w:val="002414D8"/>
    <w:rsid w:val="00241760"/>
    <w:rsid w:val="00242F51"/>
    <w:rsid w:val="00246C1D"/>
    <w:rsid w:val="00247505"/>
    <w:rsid w:val="002509F9"/>
    <w:rsid w:val="002543DC"/>
    <w:rsid w:val="00261B10"/>
    <w:rsid w:val="00261D12"/>
    <w:rsid w:val="0026220E"/>
    <w:rsid w:val="00263C93"/>
    <w:rsid w:val="00263F2A"/>
    <w:rsid w:val="002642A9"/>
    <w:rsid w:val="0027101C"/>
    <w:rsid w:val="00275257"/>
    <w:rsid w:val="00275AA0"/>
    <w:rsid w:val="00280ABF"/>
    <w:rsid w:val="002824E9"/>
    <w:rsid w:val="00285E8D"/>
    <w:rsid w:val="002869DC"/>
    <w:rsid w:val="00291573"/>
    <w:rsid w:val="0029216B"/>
    <w:rsid w:val="00292F63"/>
    <w:rsid w:val="0029494F"/>
    <w:rsid w:val="00295A41"/>
    <w:rsid w:val="00296D53"/>
    <w:rsid w:val="002977E5"/>
    <w:rsid w:val="002A16A8"/>
    <w:rsid w:val="002A1E50"/>
    <w:rsid w:val="002A2298"/>
    <w:rsid w:val="002A7B3B"/>
    <w:rsid w:val="002B2271"/>
    <w:rsid w:val="002B2B5F"/>
    <w:rsid w:val="002B3754"/>
    <w:rsid w:val="002B6D1D"/>
    <w:rsid w:val="002B7632"/>
    <w:rsid w:val="002B793F"/>
    <w:rsid w:val="002C0152"/>
    <w:rsid w:val="002C0539"/>
    <w:rsid w:val="002C3DB0"/>
    <w:rsid w:val="002C41B1"/>
    <w:rsid w:val="002D01CD"/>
    <w:rsid w:val="002D3284"/>
    <w:rsid w:val="002E02AA"/>
    <w:rsid w:val="002E0DA9"/>
    <w:rsid w:val="002E19C8"/>
    <w:rsid w:val="002E1D27"/>
    <w:rsid w:val="002E40FC"/>
    <w:rsid w:val="002E461B"/>
    <w:rsid w:val="002E47F3"/>
    <w:rsid w:val="002E49D5"/>
    <w:rsid w:val="002E5B4D"/>
    <w:rsid w:val="002E6277"/>
    <w:rsid w:val="002E7E1A"/>
    <w:rsid w:val="002F1C17"/>
    <w:rsid w:val="002F23CC"/>
    <w:rsid w:val="002F3E9F"/>
    <w:rsid w:val="00306BF2"/>
    <w:rsid w:val="00307979"/>
    <w:rsid w:val="00307FBB"/>
    <w:rsid w:val="003109C0"/>
    <w:rsid w:val="00311268"/>
    <w:rsid w:val="00311704"/>
    <w:rsid w:val="00311AED"/>
    <w:rsid w:val="003126CB"/>
    <w:rsid w:val="00312D28"/>
    <w:rsid w:val="00317E06"/>
    <w:rsid w:val="00322FA8"/>
    <w:rsid w:val="00323BB5"/>
    <w:rsid w:val="00324648"/>
    <w:rsid w:val="00326E7C"/>
    <w:rsid w:val="00333FAC"/>
    <w:rsid w:val="003354CA"/>
    <w:rsid w:val="00336674"/>
    <w:rsid w:val="00337F96"/>
    <w:rsid w:val="00341F39"/>
    <w:rsid w:val="00342BA5"/>
    <w:rsid w:val="003473D4"/>
    <w:rsid w:val="00354D3B"/>
    <w:rsid w:val="003553BC"/>
    <w:rsid w:val="00355474"/>
    <w:rsid w:val="00356C22"/>
    <w:rsid w:val="00360BBC"/>
    <w:rsid w:val="00361310"/>
    <w:rsid w:val="003627B6"/>
    <w:rsid w:val="003728A9"/>
    <w:rsid w:val="00372EDD"/>
    <w:rsid w:val="00374222"/>
    <w:rsid w:val="00375218"/>
    <w:rsid w:val="00377750"/>
    <w:rsid w:val="00377F7B"/>
    <w:rsid w:val="00381CB7"/>
    <w:rsid w:val="00390058"/>
    <w:rsid w:val="003925AB"/>
    <w:rsid w:val="00393E9A"/>
    <w:rsid w:val="00395FF2"/>
    <w:rsid w:val="0039677A"/>
    <w:rsid w:val="003A45FE"/>
    <w:rsid w:val="003A6973"/>
    <w:rsid w:val="003A7769"/>
    <w:rsid w:val="003A7D0C"/>
    <w:rsid w:val="003A7DE0"/>
    <w:rsid w:val="003B0C0D"/>
    <w:rsid w:val="003B17D6"/>
    <w:rsid w:val="003B1C03"/>
    <w:rsid w:val="003B1CDB"/>
    <w:rsid w:val="003B3EB7"/>
    <w:rsid w:val="003B661E"/>
    <w:rsid w:val="003C1C56"/>
    <w:rsid w:val="003C7E25"/>
    <w:rsid w:val="003D1806"/>
    <w:rsid w:val="003D6376"/>
    <w:rsid w:val="003D7039"/>
    <w:rsid w:val="003D7A9F"/>
    <w:rsid w:val="003E1F9D"/>
    <w:rsid w:val="003F0E5A"/>
    <w:rsid w:val="003F24EB"/>
    <w:rsid w:val="003F66DC"/>
    <w:rsid w:val="00401062"/>
    <w:rsid w:val="00402A23"/>
    <w:rsid w:val="0040311F"/>
    <w:rsid w:val="004031DC"/>
    <w:rsid w:val="00403C70"/>
    <w:rsid w:val="00405C75"/>
    <w:rsid w:val="00406972"/>
    <w:rsid w:val="00406F85"/>
    <w:rsid w:val="00407887"/>
    <w:rsid w:val="00413F67"/>
    <w:rsid w:val="00415E1D"/>
    <w:rsid w:val="004217A9"/>
    <w:rsid w:val="00425AE9"/>
    <w:rsid w:val="00431674"/>
    <w:rsid w:val="00433BCF"/>
    <w:rsid w:val="00436523"/>
    <w:rsid w:val="00436C07"/>
    <w:rsid w:val="00437805"/>
    <w:rsid w:val="00440AC4"/>
    <w:rsid w:val="00444BC4"/>
    <w:rsid w:val="004450BF"/>
    <w:rsid w:val="00446713"/>
    <w:rsid w:val="00450A42"/>
    <w:rsid w:val="00451F0E"/>
    <w:rsid w:val="00462233"/>
    <w:rsid w:val="004663C0"/>
    <w:rsid w:val="004706B7"/>
    <w:rsid w:val="00470A46"/>
    <w:rsid w:val="004741FF"/>
    <w:rsid w:val="004757F7"/>
    <w:rsid w:val="0047769D"/>
    <w:rsid w:val="00480668"/>
    <w:rsid w:val="0048536E"/>
    <w:rsid w:val="00490C31"/>
    <w:rsid w:val="004930C4"/>
    <w:rsid w:val="00496670"/>
    <w:rsid w:val="00497E0D"/>
    <w:rsid w:val="004A20CE"/>
    <w:rsid w:val="004A5023"/>
    <w:rsid w:val="004A5772"/>
    <w:rsid w:val="004A598D"/>
    <w:rsid w:val="004A6CD1"/>
    <w:rsid w:val="004A7CC5"/>
    <w:rsid w:val="004A7F30"/>
    <w:rsid w:val="004B383F"/>
    <w:rsid w:val="004B3CD0"/>
    <w:rsid w:val="004B4119"/>
    <w:rsid w:val="004B6C32"/>
    <w:rsid w:val="004B7AC0"/>
    <w:rsid w:val="004C0D95"/>
    <w:rsid w:val="004C0EAC"/>
    <w:rsid w:val="004C1937"/>
    <w:rsid w:val="004C3060"/>
    <w:rsid w:val="004C64D7"/>
    <w:rsid w:val="004C6E01"/>
    <w:rsid w:val="004C7C0D"/>
    <w:rsid w:val="004D1CD7"/>
    <w:rsid w:val="004D4950"/>
    <w:rsid w:val="004D72BC"/>
    <w:rsid w:val="004E14FE"/>
    <w:rsid w:val="004E1C93"/>
    <w:rsid w:val="004E3186"/>
    <w:rsid w:val="004E4E2F"/>
    <w:rsid w:val="004E5E26"/>
    <w:rsid w:val="004E681B"/>
    <w:rsid w:val="004E6BDE"/>
    <w:rsid w:val="004E7BA6"/>
    <w:rsid w:val="004E7F69"/>
    <w:rsid w:val="00503EFF"/>
    <w:rsid w:val="005104CA"/>
    <w:rsid w:val="00510D28"/>
    <w:rsid w:val="005132CD"/>
    <w:rsid w:val="00513D9F"/>
    <w:rsid w:val="005163CE"/>
    <w:rsid w:val="00524EC2"/>
    <w:rsid w:val="0052613D"/>
    <w:rsid w:val="0052688F"/>
    <w:rsid w:val="00527195"/>
    <w:rsid w:val="0052769E"/>
    <w:rsid w:val="00531303"/>
    <w:rsid w:val="00532E1D"/>
    <w:rsid w:val="00532E76"/>
    <w:rsid w:val="0053339E"/>
    <w:rsid w:val="005353F8"/>
    <w:rsid w:val="005423C4"/>
    <w:rsid w:val="00542B40"/>
    <w:rsid w:val="00544093"/>
    <w:rsid w:val="00545CE7"/>
    <w:rsid w:val="0054694F"/>
    <w:rsid w:val="00547058"/>
    <w:rsid w:val="00547B04"/>
    <w:rsid w:val="00547CDB"/>
    <w:rsid w:val="00550F37"/>
    <w:rsid w:val="00551AFE"/>
    <w:rsid w:val="0055262E"/>
    <w:rsid w:val="00553A7C"/>
    <w:rsid w:val="005546AD"/>
    <w:rsid w:val="00554F5A"/>
    <w:rsid w:val="005556B3"/>
    <w:rsid w:val="00556FE2"/>
    <w:rsid w:val="0055794A"/>
    <w:rsid w:val="00561EFB"/>
    <w:rsid w:val="00562A64"/>
    <w:rsid w:val="005638EB"/>
    <w:rsid w:val="00571091"/>
    <w:rsid w:val="00571963"/>
    <w:rsid w:val="00572DCF"/>
    <w:rsid w:val="0057306D"/>
    <w:rsid w:val="00573AB6"/>
    <w:rsid w:val="005744A4"/>
    <w:rsid w:val="00576B4E"/>
    <w:rsid w:val="00580D5B"/>
    <w:rsid w:val="005812D3"/>
    <w:rsid w:val="0058673A"/>
    <w:rsid w:val="005874E6"/>
    <w:rsid w:val="00587FC1"/>
    <w:rsid w:val="0059313A"/>
    <w:rsid w:val="00593154"/>
    <w:rsid w:val="00593714"/>
    <w:rsid w:val="00594F2C"/>
    <w:rsid w:val="0059638D"/>
    <w:rsid w:val="00596C30"/>
    <w:rsid w:val="005971B9"/>
    <w:rsid w:val="005A0523"/>
    <w:rsid w:val="005A23DA"/>
    <w:rsid w:val="005A2EBF"/>
    <w:rsid w:val="005A3E74"/>
    <w:rsid w:val="005A527D"/>
    <w:rsid w:val="005A5A2D"/>
    <w:rsid w:val="005B0BFA"/>
    <w:rsid w:val="005B1194"/>
    <w:rsid w:val="005B146C"/>
    <w:rsid w:val="005B53DE"/>
    <w:rsid w:val="005B62F7"/>
    <w:rsid w:val="005C259F"/>
    <w:rsid w:val="005C25E6"/>
    <w:rsid w:val="005C2781"/>
    <w:rsid w:val="005C39A2"/>
    <w:rsid w:val="005C4DB4"/>
    <w:rsid w:val="005C4EE5"/>
    <w:rsid w:val="005C5260"/>
    <w:rsid w:val="005C6B93"/>
    <w:rsid w:val="005D2519"/>
    <w:rsid w:val="005D3049"/>
    <w:rsid w:val="005D4A04"/>
    <w:rsid w:val="005D4CAD"/>
    <w:rsid w:val="005D60ED"/>
    <w:rsid w:val="005D7359"/>
    <w:rsid w:val="005D7B82"/>
    <w:rsid w:val="005D7FF4"/>
    <w:rsid w:val="005E189E"/>
    <w:rsid w:val="005E1F13"/>
    <w:rsid w:val="005E2C9A"/>
    <w:rsid w:val="005E3EFE"/>
    <w:rsid w:val="005E6C5E"/>
    <w:rsid w:val="005F12A3"/>
    <w:rsid w:val="005F5015"/>
    <w:rsid w:val="005F6018"/>
    <w:rsid w:val="006006B4"/>
    <w:rsid w:val="00600710"/>
    <w:rsid w:val="00603609"/>
    <w:rsid w:val="006041AD"/>
    <w:rsid w:val="00605468"/>
    <w:rsid w:val="006056B5"/>
    <w:rsid w:val="00606A33"/>
    <w:rsid w:val="00610213"/>
    <w:rsid w:val="006105E3"/>
    <w:rsid w:val="00610D73"/>
    <w:rsid w:val="006124FA"/>
    <w:rsid w:val="006143F3"/>
    <w:rsid w:val="006175E8"/>
    <w:rsid w:val="00617DA0"/>
    <w:rsid w:val="00621EC1"/>
    <w:rsid w:val="00622081"/>
    <w:rsid w:val="00622352"/>
    <w:rsid w:val="00631852"/>
    <w:rsid w:val="006329A0"/>
    <w:rsid w:val="00633A9D"/>
    <w:rsid w:val="00633DB1"/>
    <w:rsid w:val="00637960"/>
    <w:rsid w:val="00640758"/>
    <w:rsid w:val="00645B18"/>
    <w:rsid w:val="00650047"/>
    <w:rsid w:val="00660636"/>
    <w:rsid w:val="00662E52"/>
    <w:rsid w:val="006640E5"/>
    <w:rsid w:val="0066461E"/>
    <w:rsid w:val="00666C22"/>
    <w:rsid w:val="006709FE"/>
    <w:rsid w:val="00670C4E"/>
    <w:rsid w:val="00672C94"/>
    <w:rsid w:val="006739E1"/>
    <w:rsid w:val="00674693"/>
    <w:rsid w:val="00676207"/>
    <w:rsid w:val="00677225"/>
    <w:rsid w:val="006806E1"/>
    <w:rsid w:val="006808E8"/>
    <w:rsid w:val="00680B04"/>
    <w:rsid w:val="006821E2"/>
    <w:rsid w:val="0068493C"/>
    <w:rsid w:val="00684A1A"/>
    <w:rsid w:val="0068570E"/>
    <w:rsid w:val="0068733E"/>
    <w:rsid w:val="0069047B"/>
    <w:rsid w:val="00691B51"/>
    <w:rsid w:val="00695162"/>
    <w:rsid w:val="00695254"/>
    <w:rsid w:val="00696DB7"/>
    <w:rsid w:val="00697EA9"/>
    <w:rsid w:val="006A05B3"/>
    <w:rsid w:val="006A1A7E"/>
    <w:rsid w:val="006A42A6"/>
    <w:rsid w:val="006A46FB"/>
    <w:rsid w:val="006B040C"/>
    <w:rsid w:val="006B0AB9"/>
    <w:rsid w:val="006B563E"/>
    <w:rsid w:val="006B6C8C"/>
    <w:rsid w:val="006C06AD"/>
    <w:rsid w:val="006C1990"/>
    <w:rsid w:val="006C5100"/>
    <w:rsid w:val="006C5C89"/>
    <w:rsid w:val="006D0AC0"/>
    <w:rsid w:val="006D4A0F"/>
    <w:rsid w:val="006D5BEE"/>
    <w:rsid w:val="006D7F12"/>
    <w:rsid w:val="006E0E1A"/>
    <w:rsid w:val="006E2F50"/>
    <w:rsid w:val="006E33E4"/>
    <w:rsid w:val="006E3A70"/>
    <w:rsid w:val="006E4546"/>
    <w:rsid w:val="006E4871"/>
    <w:rsid w:val="006F1063"/>
    <w:rsid w:val="006F1E7B"/>
    <w:rsid w:val="006F2FB7"/>
    <w:rsid w:val="006F3031"/>
    <w:rsid w:val="006F7FCC"/>
    <w:rsid w:val="007007E1"/>
    <w:rsid w:val="0070094E"/>
    <w:rsid w:val="00700E61"/>
    <w:rsid w:val="00701AB8"/>
    <w:rsid w:val="007034B1"/>
    <w:rsid w:val="00703AA4"/>
    <w:rsid w:val="00704A2C"/>
    <w:rsid w:val="00705338"/>
    <w:rsid w:val="0071303B"/>
    <w:rsid w:val="007151E0"/>
    <w:rsid w:val="00720E0C"/>
    <w:rsid w:val="00721163"/>
    <w:rsid w:val="007215D4"/>
    <w:rsid w:val="0072394F"/>
    <w:rsid w:val="00723AD6"/>
    <w:rsid w:val="007241B8"/>
    <w:rsid w:val="00730C84"/>
    <w:rsid w:val="00731F93"/>
    <w:rsid w:val="00732679"/>
    <w:rsid w:val="00736443"/>
    <w:rsid w:val="0073686D"/>
    <w:rsid w:val="00740DE4"/>
    <w:rsid w:val="007417BE"/>
    <w:rsid w:val="00741B4C"/>
    <w:rsid w:val="0074243E"/>
    <w:rsid w:val="00742687"/>
    <w:rsid w:val="00742875"/>
    <w:rsid w:val="00742FC2"/>
    <w:rsid w:val="00750566"/>
    <w:rsid w:val="007519F9"/>
    <w:rsid w:val="0075352B"/>
    <w:rsid w:val="0075427D"/>
    <w:rsid w:val="007544D3"/>
    <w:rsid w:val="007549C7"/>
    <w:rsid w:val="00764E7A"/>
    <w:rsid w:val="00765658"/>
    <w:rsid w:val="00767DCC"/>
    <w:rsid w:val="00773B47"/>
    <w:rsid w:val="0078020E"/>
    <w:rsid w:val="007810B9"/>
    <w:rsid w:val="007833CF"/>
    <w:rsid w:val="00783E7B"/>
    <w:rsid w:val="00784F06"/>
    <w:rsid w:val="0079023A"/>
    <w:rsid w:val="0079129E"/>
    <w:rsid w:val="00791DBF"/>
    <w:rsid w:val="00795BCE"/>
    <w:rsid w:val="007966DE"/>
    <w:rsid w:val="007A32C7"/>
    <w:rsid w:val="007A3DCF"/>
    <w:rsid w:val="007A4E42"/>
    <w:rsid w:val="007B0841"/>
    <w:rsid w:val="007C2816"/>
    <w:rsid w:val="007C55C3"/>
    <w:rsid w:val="007C6A9A"/>
    <w:rsid w:val="007C7754"/>
    <w:rsid w:val="007D544A"/>
    <w:rsid w:val="007D6AEA"/>
    <w:rsid w:val="007E1CE1"/>
    <w:rsid w:val="007E4EF7"/>
    <w:rsid w:val="007E6950"/>
    <w:rsid w:val="007E70D2"/>
    <w:rsid w:val="007E74AE"/>
    <w:rsid w:val="007E7B9B"/>
    <w:rsid w:val="007E7C37"/>
    <w:rsid w:val="007F087E"/>
    <w:rsid w:val="007F0E9B"/>
    <w:rsid w:val="007F5034"/>
    <w:rsid w:val="007F6535"/>
    <w:rsid w:val="007F7462"/>
    <w:rsid w:val="00802922"/>
    <w:rsid w:val="0081031D"/>
    <w:rsid w:val="00810717"/>
    <w:rsid w:val="0081130C"/>
    <w:rsid w:val="00813131"/>
    <w:rsid w:val="00813558"/>
    <w:rsid w:val="00815E7F"/>
    <w:rsid w:val="00823A52"/>
    <w:rsid w:val="00832FF3"/>
    <w:rsid w:val="00835E6F"/>
    <w:rsid w:val="00835F94"/>
    <w:rsid w:val="008374A1"/>
    <w:rsid w:val="00837656"/>
    <w:rsid w:val="008378C3"/>
    <w:rsid w:val="008402F0"/>
    <w:rsid w:val="0084118A"/>
    <w:rsid w:val="00845667"/>
    <w:rsid w:val="0085039F"/>
    <w:rsid w:val="008562C4"/>
    <w:rsid w:val="00856F05"/>
    <w:rsid w:val="00857AA7"/>
    <w:rsid w:val="00861716"/>
    <w:rsid w:val="008617B3"/>
    <w:rsid w:val="0086181B"/>
    <w:rsid w:val="00864121"/>
    <w:rsid w:val="00864977"/>
    <w:rsid w:val="00865406"/>
    <w:rsid w:val="008654E4"/>
    <w:rsid w:val="00867425"/>
    <w:rsid w:val="008713AD"/>
    <w:rsid w:val="00871B08"/>
    <w:rsid w:val="00876BEA"/>
    <w:rsid w:val="008801B8"/>
    <w:rsid w:val="008807F5"/>
    <w:rsid w:val="00881F3A"/>
    <w:rsid w:val="00887310"/>
    <w:rsid w:val="0089095E"/>
    <w:rsid w:val="00895798"/>
    <w:rsid w:val="00897AFA"/>
    <w:rsid w:val="008A0213"/>
    <w:rsid w:val="008A0B65"/>
    <w:rsid w:val="008A23CA"/>
    <w:rsid w:val="008A6C8B"/>
    <w:rsid w:val="008A71C3"/>
    <w:rsid w:val="008B0A6A"/>
    <w:rsid w:val="008B11A3"/>
    <w:rsid w:val="008B1505"/>
    <w:rsid w:val="008B3966"/>
    <w:rsid w:val="008B630C"/>
    <w:rsid w:val="008C3309"/>
    <w:rsid w:val="008C5D1A"/>
    <w:rsid w:val="008C6168"/>
    <w:rsid w:val="008D0B0B"/>
    <w:rsid w:val="008D1432"/>
    <w:rsid w:val="008D52D1"/>
    <w:rsid w:val="008D5699"/>
    <w:rsid w:val="008D57F2"/>
    <w:rsid w:val="008D7542"/>
    <w:rsid w:val="008E148D"/>
    <w:rsid w:val="008E1D36"/>
    <w:rsid w:val="008E28F5"/>
    <w:rsid w:val="008E32BF"/>
    <w:rsid w:val="008E33F1"/>
    <w:rsid w:val="008E4E0A"/>
    <w:rsid w:val="008E4FAE"/>
    <w:rsid w:val="008E60F0"/>
    <w:rsid w:val="008E6768"/>
    <w:rsid w:val="008E7221"/>
    <w:rsid w:val="008F056A"/>
    <w:rsid w:val="008F08CC"/>
    <w:rsid w:val="008F1793"/>
    <w:rsid w:val="008F1D49"/>
    <w:rsid w:val="008F2125"/>
    <w:rsid w:val="008F47FE"/>
    <w:rsid w:val="008F5C3C"/>
    <w:rsid w:val="008F6F1E"/>
    <w:rsid w:val="00904AD3"/>
    <w:rsid w:val="00904EA8"/>
    <w:rsid w:val="00910A90"/>
    <w:rsid w:val="00910DDC"/>
    <w:rsid w:val="0091168E"/>
    <w:rsid w:val="00913643"/>
    <w:rsid w:val="00913ADC"/>
    <w:rsid w:val="00916985"/>
    <w:rsid w:val="0091755E"/>
    <w:rsid w:val="009230B6"/>
    <w:rsid w:val="00923DC9"/>
    <w:rsid w:val="0092541B"/>
    <w:rsid w:val="00925C75"/>
    <w:rsid w:val="0092654A"/>
    <w:rsid w:val="00932B12"/>
    <w:rsid w:val="00933DD9"/>
    <w:rsid w:val="009356DA"/>
    <w:rsid w:val="00936843"/>
    <w:rsid w:val="00942E65"/>
    <w:rsid w:val="00944176"/>
    <w:rsid w:val="0094614A"/>
    <w:rsid w:val="00950367"/>
    <w:rsid w:val="009518F5"/>
    <w:rsid w:val="00952DC9"/>
    <w:rsid w:val="009611DD"/>
    <w:rsid w:val="009612BE"/>
    <w:rsid w:val="00961A08"/>
    <w:rsid w:val="009622E0"/>
    <w:rsid w:val="0096335C"/>
    <w:rsid w:val="009641CA"/>
    <w:rsid w:val="00965E4B"/>
    <w:rsid w:val="009666BD"/>
    <w:rsid w:val="00970172"/>
    <w:rsid w:val="009750FA"/>
    <w:rsid w:val="0097555D"/>
    <w:rsid w:val="009770FC"/>
    <w:rsid w:val="00977768"/>
    <w:rsid w:val="009801F6"/>
    <w:rsid w:val="00986C52"/>
    <w:rsid w:val="00986FE8"/>
    <w:rsid w:val="0098712B"/>
    <w:rsid w:val="009909AA"/>
    <w:rsid w:val="00991315"/>
    <w:rsid w:val="0099302B"/>
    <w:rsid w:val="00993F42"/>
    <w:rsid w:val="009956DC"/>
    <w:rsid w:val="0099714B"/>
    <w:rsid w:val="009976B4"/>
    <w:rsid w:val="00997CA5"/>
    <w:rsid w:val="009A5384"/>
    <w:rsid w:val="009A7028"/>
    <w:rsid w:val="009B1A63"/>
    <w:rsid w:val="009B359B"/>
    <w:rsid w:val="009B61C2"/>
    <w:rsid w:val="009B6C52"/>
    <w:rsid w:val="009B6E5C"/>
    <w:rsid w:val="009B7C39"/>
    <w:rsid w:val="009C3176"/>
    <w:rsid w:val="009C31B3"/>
    <w:rsid w:val="009C5770"/>
    <w:rsid w:val="009C5D3A"/>
    <w:rsid w:val="009C71C0"/>
    <w:rsid w:val="009D097A"/>
    <w:rsid w:val="009D0BA7"/>
    <w:rsid w:val="009D11E2"/>
    <w:rsid w:val="009D11FE"/>
    <w:rsid w:val="009D1385"/>
    <w:rsid w:val="009D38B9"/>
    <w:rsid w:val="009D5026"/>
    <w:rsid w:val="009D55FC"/>
    <w:rsid w:val="009D62AB"/>
    <w:rsid w:val="009D6EBC"/>
    <w:rsid w:val="009E1451"/>
    <w:rsid w:val="009E59B7"/>
    <w:rsid w:val="009E7424"/>
    <w:rsid w:val="009F1753"/>
    <w:rsid w:val="009F5CAE"/>
    <w:rsid w:val="009F7B7A"/>
    <w:rsid w:val="00A01735"/>
    <w:rsid w:val="00A03670"/>
    <w:rsid w:val="00A0627E"/>
    <w:rsid w:val="00A12855"/>
    <w:rsid w:val="00A14867"/>
    <w:rsid w:val="00A16C41"/>
    <w:rsid w:val="00A16DB0"/>
    <w:rsid w:val="00A1773E"/>
    <w:rsid w:val="00A20318"/>
    <w:rsid w:val="00A220CD"/>
    <w:rsid w:val="00A238C7"/>
    <w:rsid w:val="00A2429F"/>
    <w:rsid w:val="00A245D0"/>
    <w:rsid w:val="00A25781"/>
    <w:rsid w:val="00A26590"/>
    <w:rsid w:val="00A301A1"/>
    <w:rsid w:val="00A32204"/>
    <w:rsid w:val="00A3341F"/>
    <w:rsid w:val="00A33BFC"/>
    <w:rsid w:val="00A41857"/>
    <w:rsid w:val="00A418A2"/>
    <w:rsid w:val="00A430AF"/>
    <w:rsid w:val="00A45D4F"/>
    <w:rsid w:val="00A47680"/>
    <w:rsid w:val="00A53EC5"/>
    <w:rsid w:val="00A5618B"/>
    <w:rsid w:val="00A57C17"/>
    <w:rsid w:val="00A617C3"/>
    <w:rsid w:val="00A625DA"/>
    <w:rsid w:val="00A627B0"/>
    <w:rsid w:val="00A650F8"/>
    <w:rsid w:val="00A6580A"/>
    <w:rsid w:val="00A661A5"/>
    <w:rsid w:val="00A67AF9"/>
    <w:rsid w:val="00A67B72"/>
    <w:rsid w:val="00A67C92"/>
    <w:rsid w:val="00A75B62"/>
    <w:rsid w:val="00A81E5F"/>
    <w:rsid w:val="00A82EC3"/>
    <w:rsid w:val="00A83290"/>
    <w:rsid w:val="00A83721"/>
    <w:rsid w:val="00A908EA"/>
    <w:rsid w:val="00A90E7C"/>
    <w:rsid w:val="00A92792"/>
    <w:rsid w:val="00A94C82"/>
    <w:rsid w:val="00A967FF"/>
    <w:rsid w:val="00A96E32"/>
    <w:rsid w:val="00A97E6D"/>
    <w:rsid w:val="00AA02DC"/>
    <w:rsid w:val="00AA067B"/>
    <w:rsid w:val="00AA08F5"/>
    <w:rsid w:val="00AA2A50"/>
    <w:rsid w:val="00AA4BF8"/>
    <w:rsid w:val="00AA77A5"/>
    <w:rsid w:val="00AA7A4B"/>
    <w:rsid w:val="00AB1F64"/>
    <w:rsid w:val="00AB284C"/>
    <w:rsid w:val="00AB2CD7"/>
    <w:rsid w:val="00AB3C2E"/>
    <w:rsid w:val="00AB69B2"/>
    <w:rsid w:val="00AC32D4"/>
    <w:rsid w:val="00AC736A"/>
    <w:rsid w:val="00AC76FA"/>
    <w:rsid w:val="00AE2075"/>
    <w:rsid w:val="00AE3038"/>
    <w:rsid w:val="00AE40EF"/>
    <w:rsid w:val="00AE79F2"/>
    <w:rsid w:val="00AF0477"/>
    <w:rsid w:val="00AF0F6D"/>
    <w:rsid w:val="00AF1920"/>
    <w:rsid w:val="00AF1D13"/>
    <w:rsid w:val="00AF2A3B"/>
    <w:rsid w:val="00AF4BA5"/>
    <w:rsid w:val="00AF4EE4"/>
    <w:rsid w:val="00AF4FF4"/>
    <w:rsid w:val="00AF5D56"/>
    <w:rsid w:val="00AF71F2"/>
    <w:rsid w:val="00AF78B6"/>
    <w:rsid w:val="00B00D27"/>
    <w:rsid w:val="00B013B1"/>
    <w:rsid w:val="00B02BC9"/>
    <w:rsid w:val="00B03F12"/>
    <w:rsid w:val="00B06DA7"/>
    <w:rsid w:val="00B07924"/>
    <w:rsid w:val="00B1098F"/>
    <w:rsid w:val="00B135D7"/>
    <w:rsid w:val="00B13A83"/>
    <w:rsid w:val="00B14A84"/>
    <w:rsid w:val="00B16B67"/>
    <w:rsid w:val="00B17ED7"/>
    <w:rsid w:val="00B228A8"/>
    <w:rsid w:val="00B23523"/>
    <w:rsid w:val="00B24D58"/>
    <w:rsid w:val="00B24E21"/>
    <w:rsid w:val="00B24FCC"/>
    <w:rsid w:val="00B261EE"/>
    <w:rsid w:val="00B323EB"/>
    <w:rsid w:val="00B32CCF"/>
    <w:rsid w:val="00B3340A"/>
    <w:rsid w:val="00B33A21"/>
    <w:rsid w:val="00B34A53"/>
    <w:rsid w:val="00B35FC3"/>
    <w:rsid w:val="00B36503"/>
    <w:rsid w:val="00B37AC0"/>
    <w:rsid w:val="00B40903"/>
    <w:rsid w:val="00B40C91"/>
    <w:rsid w:val="00B438A5"/>
    <w:rsid w:val="00B44785"/>
    <w:rsid w:val="00B46C1E"/>
    <w:rsid w:val="00B46C9E"/>
    <w:rsid w:val="00B46CD5"/>
    <w:rsid w:val="00B52347"/>
    <w:rsid w:val="00B5264A"/>
    <w:rsid w:val="00B5407F"/>
    <w:rsid w:val="00B5579C"/>
    <w:rsid w:val="00B578D7"/>
    <w:rsid w:val="00B62996"/>
    <w:rsid w:val="00B635C0"/>
    <w:rsid w:val="00B714DF"/>
    <w:rsid w:val="00B71B7B"/>
    <w:rsid w:val="00B730CE"/>
    <w:rsid w:val="00B7361B"/>
    <w:rsid w:val="00B73B84"/>
    <w:rsid w:val="00B73EC1"/>
    <w:rsid w:val="00B74686"/>
    <w:rsid w:val="00B75927"/>
    <w:rsid w:val="00B8020B"/>
    <w:rsid w:val="00B815AF"/>
    <w:rsid w:val="00B82710"/>
    <w:rsid w:val="00B8300A"/>
    <w:rsid w:val="00B87646"/>
    <w:rsid w:val="00B90698"/>
    <w:rsid w:val="00B96FF3"/>
    <w:rsid w:val="00BA0755"/>
    <w:rsid w:val="00BA2CDF"/>
    <w:rsid w:val="00BA4842"/>
    <w:rsid w:val="00BA557F"/>
    <w:rsid w:val="00BA5617"/>
    <w:rsid w:val="00BA6924"/>
    <w:rsid w:val="00BA756B"/>
    <w:rsid w:val="00BB08EC"/>
    <w:rsid w:val="00BB3F18"/>
    <w:rsid w:val="00BB50F2"/>
    <w:rsid w:val="00BB6238"/>
    <w:rsid w:val="00BB66E6"/>
    <w:rsid w:val="00BC04E4"/>
    <w:rsid w:val="00BC0D49"/>
    <w:rsid w:val="00BC163A"/>
    <w:rsid w:val="00BC2BD9"/>
    <w:rsid w:val="00BC695E"/>
    <w:rsid w:val="00BD5543"/>
    <w:rsid w:val="00BD5601"/>
    <w:rsid w:val="00BE0CEC"/>
    <w:rsid w:val="00BE11B0"/>
    <w:rsid w:val="00BE1293"/>
    <w:rsid w:val="00BE540D"/>
    <w:rsid w:val="00BE56AC"/>
    <w:rsid w:val="00BE7587"/>
    <w:rsid w:val="00BF1209"/>
    <w:rsid w:val="00BF15F6"/>
    <w:rsid w:val="00BF376C"/>
    <w:rsid w:val="00BF55D9"/>
    <w:rsid w:val="00C0146D"/>
    <w:rsid w:val="00C04F82"/>
    <w:rsid w:val="00C10EFF"/>
    <w:rsid w:val="00C11EF6"/>
    <w:rsid w:val="00C16C98"/>
    <w:rsid w:val="00C17A7E"/>
    <w:rsid w:val="00C20FBB"/>
    <w:rsid w:val="00C213D0"/>
    <w:rsid w:val="00C22F6E"/>
    <w:rsid w:val="00C23068"/>
    <w:rsid w:val="00C23FAB"/>
    <w:rsid w:val="00C25D40"/>
    <w:rsid w:val="00C261C2"/>
    <w:rsid w:val="00C273E9"/>
    <w:rsid w:val="00C30FD6"/>
    <w:rsid w:val="00C31032"/>
    <w:rsid w:val="00C3275B"/>
    <w:rsid w:val="00C35238"/>
    <w:rsid w:val="00C3673F"/>
    <w:rsid w:val="00C37E2A"/>
    <w:rsid w:val="00C4466C"/>
    <w:rsid w:val="00C44AFD"/>
    <w:rsid w:val="00C44C00"/>
    <w:rsid w:val="00C458DD"/>
    <w:rsid w:val="00C47D0F"/>
    <w:rsid w:val="00C51AFF"/>
    <w:rsid w:val="00C52170"/>
    <w:rsid w:val="00C525E0"/>
    <w:rsid w:val="00C56A5B"/>
    <w:rsid w:val="00C57E6C"/>
    <w:rsid w:val="00C6168B"/>
    <w:rsid w:val="00C623AB"/>
    <w:rsid w:val="00C642C3"/>
    <w:rsid w:val="00C64C8B"/>
    <w:rsid w:val="00C65E9C"/>
    <w:rsid w:val="00C71AD1"/>
    <w:rsid w:val="00C73761"/>
    <w:rsid w:val="00C74BDE"/>
    <w:rsid w:val="00C753F7"/>
    <w:rsid w:val="00C76D37"/>
    <w:rsid w:val="00C82743"/>
    <w:rsid w:val="00C871E9"/>
    <w:rsid w:val="00C876F4"/>
    <w:rsid w:val="00C87771"/>
    <w:rsid w:val="00C908F3"/>
    <w:rsid w:val="00C933BE"/>
    <w:rsid w:val="00C95661"/>
    <w:rsid w:val="00C9756A"/>
    <w:rsid w:val="00CA3E0A"/>
    <w:rsid w:val="00CA53D1"/>
    <w:rsid w:val="00CA6DCA"/>
    <w:rsid w:val="00CB0F99"/>
    <w:rsid w:val="00CB21FE"/>
    <w:rsid w:val="00CC068B"/>
    <w:rsid w:val="00CC09B9"/>
    <w:rsid w:val="00CC206D"/>
    <w:rsid w:val="00CC21A9"/>
    <w:rsid w:val="00CC337A"/>
    <w:rsid w:val="00CC3F05"/>
    <w:rsid w:val="00CC53C2"/>
    <w:rsid w:val="00CC5732"/>
    <w:rsid w:val="00CC62FD"/>
    <w:rsid w:val="00CC7647"/>
    <w:rsid w:val="00CD12B8"/>
    <w:rsid w:val="00CD1A2D"/>
    <w:rsid w:val="00CD337E"/>
    <w:rsid w:val="00CD3396"/>
    <w:rsid w:val="00CD3A00"/>
    <w:rsid w:val="00CD5B06"/>
    <w:rsid w:val="00CE0F83"/>
    <w:rsid w:val="00CE2666"/>
    <w:rsid w:val="00CE491F"/>
    <w:rsid w:val="00CE6CDF"/>
    <w:rsid w:val="00CE7440"/>
    <w:rsid w:val="00CF0FC0"/>
    <w:rsid w:val="00CF5657"/>
    <w:rsid w:val="00CF5C02"/>
    <w:rsid w:val="00CF6933"/>
    <w:rsid w:val="00CF7B41"/>
    <w:rsid w:val="00D0071B"/>
    <w:rsid w:val="00D010B8"/>
    <w:rsid w:val="00D02DDF"/>
    <w:rsid w:val="00D0431D"/>
    <w:rsid w:val="00D05A59"/>
    <w:rsid w:val="00D06111"/>
    <w:rsid w:val="00D077EC"/>
    <w:rsid w:val="00D10480"/>
    <w:rsid w:val="00D13F1F"/>
    <w:rsid w:val="00D14980"/>
    <w:rsid w:val="00D151C7"/>
    <w:rsid w:val="00D20254"/>
    <w:rsid w:val="00D202A8"/>
    <w:rsid w:val="00D212D3"/>
    <w:rsid w:val="00D25FD9"/>
    <w:rsid w:val="00D34A31"/>
    <w:rsid w:val="00D352F1"/>
    <w:rsid w:val="00D36279"/>
    <w:rsid w:val="00D410C0"/>
    <w:rsid w:val="00D42421"/>
    <w:rsid w:val="00D43C4E"/>
    <w:rsid w:val="00D44A3F"/>
    <w:rsid w:val="00D45BBA"/>
    <w:rsid w:val="00D4727A"/>
    <w:rsid w:val="00D526D6"/>
    <w:rsid w:val="00D557A4"/>
    <w:rsid w:val="00D60157"/>
    <w:rsid w:val="00D6046E"/>
    <w:rsid w:val="00D634D6"/>
    <w:rsid w:val="00D63748"/>
    <w:rsid w:val="00D667F9"/>
    <w:rsid w:val="00D67777"/>
    <w:rsid w:val="00D679F1"/>
    <w:rsid w:val="00D7113D"/>
    <w:rsid w:val="00D77F6E"/>
    <w:rsid w:val="00D8004A"/>
    <w:rsid w:val="00D8083C"/>
    <w:rsid w:val="00D848F1"/>
    <w:rsid w:val="00D84B38"/>
    <w:rsid w:val="00D879B5"/>
    <w:rsid w:val="00D91778"/>
    <w:rsid w:val="00DA05C9"/>
    <w:rsid w:val="00DA1895"/>
    <w:rsid w:val="00DA260E"/>
    <w:rsid w:val="00DA488D"/>
    <w:rsid w:val="00DA590B"/>
    <w:rsid w:val="00DA6679"/>
    <w:rsid w:val="00DB2DC5"/>
    <w:rsid w:val="00DB68BB"/>
    <w:rsid w:val="00DC08A2"/>
    <w:rsid w:val="00DC090F"/>
    <w:rsid w:val="00DC14FD"/>
    <w:rsid w:val="00DC359E"/>
    <w:rsid w:val="00DC514C"/>
    <w:rsid w:val="00DC529E"/>
    <w:rsid w:val="00DC5537"/>
    <w:rsid w:val="00DC7921"/>
    <w:rsid w:val="00DD01B2"/>
    <w:rsid w:val="00DD2FFC"/>
    <w:rsid w:val="00DD3A1A"/>
    <w:rsid w:val="00DD431B"/>
    <w:rsid w:val="00DD76AD"/>
    <w:rsid w:val="00DE2E2E"/>
    <w:rsid w:val="00DE3A8F"/>
    <w:rsid w:val="00DE3B07"/>
    <w:rsid w:val="00DE6DD3"/>
    <w:rsid w:val="00DE7396"/>
    <w:rsid w:val="00DE7A38"/>
    <w:rsid w:val="00DF1248"/>
    <w:rsid w:val="00DF130F"/>
    <w:rsid w:val="00DF19CF"/>
    <w:rsid w:val="00DF2AF7"/>
    <w:rsid w:val="00DF38A6"/>
    <w:rsid w:val="00E03B94"/>
    <w:rsid w:val="00E04FCB"/>
    <w:rsid w:val="00E0582B"/>
    <w:rsid w:val="00E11447"/>
    <w:rsid w:val="00E115A6"/>
    <w:rsid w:val="00E12722"/>
    <w:rsid w:val="00E15A4D"/>
    <w:rsid w:val="00E162FF"/>
    <w:rsid w:val="00E20811"/>
    <w:rsid w:val="00E21C11"/>
    <w:rsid w:val="00E2347D"/>
    <w:rsid w:val="00E263C9"/>
    <w:rsid w:val="00E2673A"/>
    <w:rsid w:val="00E26A37"/>
    <w:rsid w:val="00E26FE1"/>
    <w:rsid w:val="00E30761"/>
    <w:rsid w:val="00E333F5"/>
    <w:rsid w:val="00E35BBD"/>
    <w:rsid w:val="00E37F52"/>
    <w:rsid w:val="00E43355"/>
    <w:rsid w:val="00E47044"/>
    <w:rsid w:val="00E47BF6"/>
    <w:rsid w:val="00E50647"/>
    <w:rsid w:val="00E52114"/>
    <w:rsid w:val="00E54DD4"/>
    <w:rsid w:val="00E556C8"/>
    <w:rsid w:val="00E56B1E"/>
    <w:rsid w:val="00E578FB"/>
    <w:rsid w:val="00E62CB8"/>
    <w:rsid w:val="00E6342E"/>
    <w:rsid w:val="00E63F30"/>
    <w:rsid w:val="00E6648E"/>
    <w:rsid w:val="00E6676C"/>
    <w:rsid w:val="00E67187"/>
    <w:rsid w:val="00E70622"/>
    <w:rsid w:val="00E72E2F"/>
    <w:rsid w:val="00E742D8"/>
    <w:rsid w:val="00E7782B"/>
    <w:rsid w:val="00E82E5F"/>
    <w:rsid w:val="00E84DA8"/>
    <w:rsid w:val="00E86972"/>
    <w:rsid w:val="00E8779B"/>
    <w:rsid w:val="00E91DEE"/>
    <w:rsid w:val="00E939DA"/>
    <w:rsid w:val="00E9527C"/>
    <w:rsid w:val="00E97B80"/>
    <w:rsid w:val="00E97F29"/>
    <w:rsid w:val="00EA0E9F"/>
    <w:rsid w:val="00EA18DE"/>
    <w:rsid w:val="00EA39F0"/>
    <w:rsid w:val="00EA4E1C"/>
    <w:rsid w:val="00EA5511"/>
    <w:rsid w:val="00EA6556"/>
    <w:rsid w:val="00EA6EC3"/>
    <w:rsid w:val="00EA7711"/>
    <w:rsid w:val="00EA7800"/>
    <w:rsid w:val="00EB1256"/>
    <w:rsid w:val="00EB4BBB"/>
    <w:rsid w:val="00EC5D0C"/>
    <w:rsid w:val="00EC6DA7"/>
    <w:rsid w:val="00ED004A"/>
    <w:rsid w:val="00ED0C5D"/>
    <w:rsid w:val="00ED1F30"/>
    <w:rsid w:val="00ED2001"/>
    <w:rsid w:val="00ED7654"/>
    <w:rsid w:val="00EE1A5D"/>
    <w:rsid w:val="00EE5046"/>
    <w:rsid w:val="00EF3F01"/>
    <w:rsid w:val="00EF6234"/>
    <w:rsid w:val="00EF68D2"/>
    <w:rsid w:val="00EF6CC6"/>
    <w:rsid w:val="00EF7E6C"/>
    <w:rsid w:val="00F0354A"/>
    <w:rsid w:val="00F03BDA"/>
    <w:rsid w:val="00F077E1"/>
    <w:rsid w:val="00F105EE"/>
    <w:rsid w:val="00F12008"/>
    <w:rsid w:val="00F12C12"/>
    <w:rsid w:val="00F14139"/>
    <w:rsid w:val="00F155DF"/>
    <w:rsid w:val="00F16622"/>
    <w:rsid w:val="00F16C42"/>
    <w:rsid w:val="00F16C96"/>
    <w:rsid w:val="00F2591E"/>
    <w:rsid w:val="00F31B07"/>
    <w:rsid w:val="00F359C7"/>
    <w:rsid w:val="00F35AF5"/>
    <w:rsid w:val="00F36701"/>
    <w:rsid w:val="00F37239"/>
    <w:rsid w:val="00F37852"/>
    <w:rsid w:val="00F416E7"/>
    <w:rsid w:val="00F437F8"/>
    <w:rsid w:val="00F56C90"/>
    <w:rsid w:val="00F6108B"/>
    <w:rsid w:val="00F63561"/>
    <w:rsid w:val="00F7019F"/>
    <w:rsid w:val="00F70FDA"/>
    <w:rsid w:val="00F71368"/>
    <w:rsid w:val="00F724BD"/>
    <w:rsid w:val="00F773F8"/>
    <w:rsid w:val="00F77D6D"/>
    <w:rsid w:val="00F8125C"/>
    <w:rsid w:val="00F8187B"/>
    <w:rsid w:val="00F81FB3"/>
    <w:rsid w:val="00F828E5"/>
    <w:rsid w:val="00F851F4"/>
    <w:rsid w:val="00F85F76"/>
    <w:rsid w:val="00F864CE"/>
    <w:rsid w:val="00F866BF"/>
    <w:rsid w:val="00F87138"/>
    <w:rsid w:val="00F87732"/>
    <w:rsid w:val="00F9046A"/>
    <w:rsid w:val="00F92DC9"/>
    <w:rsid w:val="00F935F1"/>
    <w:rsid w:val="00F95153"/>
    <w:rsid w:val="00FA032E"/>
    <w:rsid w:val="00FA133D"/>
    <w:rsid w:val="00FA517A"/>
    <w:rsid w:val="00FA62F1"/>
    <w:rsid w:val="00FA7698"/>
    <w:rsid w:val="00FB2838"/>
    <w:rsid w:val="00FC05B9"/>
    <w:rsid w:val="00FC0F60"/>
    <w:rsid w:val="00FC2612"/>
    <w:rsid w:val="00FC2772"/>
    <w:rsid w:val="00FC3C2A"/>
    <w:rsid w:val="00FC6C79"/>
    <w:rsid w:val="00FD0CEF"/>
    <w:rsid w:val="00FD28AA"/>
    <w:rsid w:val="00FE38B6"/>
    <w:rsid w:val="00FE51BE"/>
    <w:rsid w:val="00FE5D23"/>
    <w:rsid w:val="00FE61DD"/>
    <w:rsid w:val="00FE67C7"/>
    <w:rsid w:val="00FF1A91"/>
    <w:rsid w:val="00FF223C"/>
    <w:rsid w:val="00FF2F86"/>
    <w:rsid w:val="00FF3B54"/>
    <w:rsid w:val="00FF5393"/>
    <w:rsid w:val="00FF5909"/>
    <w:rsid w:val="00FF5D97"/>
    <w:rsid w:val="00FF666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7FC1"/>
    <w:rPr>
      <w:sz w:val="24"/>
      <w:szCs w:val="24"/>
    </w:rPr>
  </w:style>
  <w:style w:type="paragraph" w:styleId="Nadpis1">
    <w:name w:val="heading 1"/>
    <w:basedOn w:val="Normln"/>
    <w:next w:val="Normln"/>
    <w:link w:val="Nadpis1Char"/>
    <w:qFormat/>
    <w:rsid w:val="00405C75"/>
    <w:pPr>
      <w:keepNext/>
      <w:jc w:val="both"/>
      <w:outlineLvl w:val="0"/>
    </w:pPr>
    <w:rPr>
      <w:color w:val="808080"/>
      <w:sz w:val="22"/>
      <w:szCs w:val="22"/>
      <w:u w:val="single"/>
    </w:rPr>
  </w:style>
  <w:style w:type="paragraph" w:styleId="Nadpis2">
    <w:name w:val="heading 2"/>
    <w:basedOn w:val="Normln"/>
    <w:next w:val="Normln"/>
    <w:link w:val="Nadpis2Char"/>
    <w:qFormat/>
    <w:rsid w:val="00405C75"/>
    <w:pPr>
      <w:keepNext/>
      <w:tabs>
        <w:tab w:val="left" w:pos="426"/>
      </w:tabs>
      <w:jc w:val="both"/>
      <w:outlineLvl w:val="1"/>
    </w:pPr>
    <w:rPr>
      <w:rFonts w:ascii="Tahoma" w:hAnsi="Tahoma" w:cs="Tahoma"/>
      <w:sz w:val="20"/>
      <w:szCs w:val="20"/>
      <w:u w:val="single"/>
    </w:rPr>
  </w:style>
  <w:style w:type="paragraph" w:styleId="Nadpis3">
    <w:name w:val="heading 3"/>
    <w:basedOn w:val="Normln"/>
    <w:next w:val="Normln"/>
    <w:qFormat/>
    <w:rsid w:val="00405C75"/>
    <w:pPr>
      <w:keepNext/>
      <w:tabs>
        <w:tab w:val="left" w:pos="426"/>
      </w:tabs>
      <w:jc w:val="right"/>
      <w:outlineLvl w:val="2"/>
    </w:pPr>
    <w:rPr>
      <w:i/>
      <w:iCs/>
      <w:sz w:val="22"/>
      <w:szCs w:val="22"/>
    </w:rPr>
  </w:style>
  <w:style w:type="paragraph" w:styleId="Nadpis4">
    <w:name w:val="heading 4"/>
    <w:basedOn w:val="Normln"/>
    <w:next w:val="Normln"/>
    <w:qFormat/>
    <w:rsid w:val="00405C75"/>
    <w:pPr>
      <w:keepNext/>
      <w:outlineLvl w:val="3"/>
    </w:pPr>
    <w:rPr>
      <w:b/>
      <w:bCs/>
    </w:rPr>
  </w:style>
  <w:style w:type="paragraph" w:styleId="Nadpis5">
    <w:name w:val="heading 5"/>
    <w:basedOn w:val="Normln"/>
    <w:next w:val="Normln"/>
    <w:qFormat/>
    <w:rsid w:val="00405C75"/>
    <w:pPr>
      <w:keepNext/>
      <w:outlineLvl w:val="4"/>
    </w:pPr>
    <w:rPr>
      <w:b/>
      <w:bCs/>
      <w:sz w:val="26"/>
      <w:szCs w:val="26"/>
      <w:u w:val="single"/>
    </w:rPr>
  </w:style>
  <w:style w:type="paragraph" w:styleId="Nadpis6">
    <w:name w:val="heading 6"/>
    <w:basedOn w:val="Normln"/>
    <w:next w:val="Normln"/>
    <w:qFormat/>
    <w:rsid w:val="00405C75"/>
    <w:pPr>
      <w:keepNext/>
      <w:outlineLvl w:val="5"/>
    </w:pPr>
    <w:rPr>
      <w:b/>
      <w:bCs/>
      <w:sz w:val="26"/>
      <w:szCs w:val="26"/>
    </w:rPr>
  </w:style>
  <w:style w:type="paragraph" w:styleId="Nadpis7">
    <w:name w:val="heading 7"/>
    <w:basedOn w:val="Normln"/>
    <w:next w:val="Normln"/>
    <w:link w:val="Nadpis7Char"/>
    <w:qFormat/>
    <w:rsid w:val="00DD3A1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05C75"/>
    <w:pPr>
      <w:tabs>
        <w:tab w:val="center" w:pos="4536"/>
        <w:tab w:val="right" w:pos="9072"/>
      </w:tabs>
    </w:pPr>
  </w:style>
  <w:style w:type="paragraph" w:styleId="Zpat">
    <w:name w:val="footer"/>
    <w:basedOn w:val="Normln"/>
    <w:link w:val="ZpatChar"/>
    <w:uiPriority w:val="99"/>
    <w:rsid w:val="00405C75"/>
    <w:pPr>
      <w:tabs>
        <w:tab w:val="center" w:pos="4536"/>
        <w:tab w:val="right" w:pos="9072"/>
      </w:tabs>
    </w:pPr>
  </w:style>
  <w:style w:type="character" w:styleId="Hypertextovodkaz">
    <w:name w:val="Hyperlink"/>
    <w:rsid w:val="00405C75"/>
    <w:rPr>
      <w:color w:val="0000FF"/>
      <w:u w:val="single"/>
    </w:rPr>
  </w:style>
  <w:style w:type="paragraph" w:customStyle="1" w:styleId="ZkladntextIMP">
    <w:name w:val="Základní text_IMP"/>
    <w:basedOn w:val="Normln"/>
    <w:rsid w:val="00405C75"/>
    <w:pPr>
      <w:suppressAutoHyphens/>
      <w:overflowPunct w:val="0"/>
      <w:autoSpaceDE w:val="0"/>
      <w:autoSpaceDN w:val="0"/>
      <w:adjustRightInd w:val="0"/>
      <w:spacing w:line="276" w:lineRule="auto"/>
      <w:textAlignment w:val="baseline"/>
    </w:pPr>
  </w:style>
  <w:style w:type="character" w:styleId="Sledovanodkaz">
    <w:name w:val="FollowedHyperlink"/>
    <w:rsid w:val="00405C75"/>
    <w:rPr>
      <w:color w:val="800080"/>
      <w:u w:val="single"/>
    </w:rPr>
  </w:style>
  <w:style w:type="character" w:styleId="slostrnky">
    <w:name w:val="page number"/>
    <w:basedOn w:val="Standardnpsmoodstavce"/>
    <w:rsid w:val="00405C75"/>
  </w:style>
  <w:style w:type="paragraph" w:customStyle="1" w:styleId="Rozvrendokumentu1">
    <w:name w:val="Rozvržení dokumentu1"/>
    <w:basedOn w:val="Normln"/>
    <w:semiHidden/>
    <w:rsid w:val="00405C75"/>
    <w:pPr>
      <w:shd w:val="clear" w:color="auto" w:fill="000080"/>
    </w:pPr>
    <w:rPr>
      <w:rFonts w:ascii="Tahoma" w:hAnsi="Tahoma" w:cs="Tahoma"/>
    </w:rPr>
  </w:style>
  <w:style w:type="paragraph" w:styleId="Zkladntext2">
    <w:name w:val="Body Text 2"/>
    <w:basedOn w:val="Normln"/>
    <w:rsid w:val="00405C75"/>
    <w:rPr>
      <w:b/>
      <w:bCs/>
    </w:rPr>
  </w:style>
  <w:style w:type="paragraph" w:styleId="Zkladntext">
    <w:name w:val="Body Text"/>
    <w:basedOn w:val="Normln"/>
    <w:rsid w:val="00405C75"/>
    <w:pPr>
      <w:tabs>
        <w:tab w:val="left" w:pos="426"/>
      </w:tabs>
      <w:jc w:val="both"/>
    </w:pPr>
  </w:style>
  <w:style w:type="paragraph" w:styleId="Textbubliny">
    <w:name w:val="Balloon Text"/>
    <w:basedOn w:val="Normln"/>
    <w:semiHidden/>
    <w:rsid w:val="00405C75"/>
    <w:rPr>
      <w:rFonts w:ascii="Tahoma" w:hAnsi="Tahoma" w:cs="Tahoma"/>
      <w:sz w:val="16"/>
      <w:szCs w:val="16"/>
    </w:rPr>
  </w:style>
  <w:style w:type="paragraph" w:styleId="Zkladntextodsazen3">
    <w:name w:val="Body Text Indent 3"/>
    <w:basedOn w:val="Normln"/>
    <w:rsid w:val="00A96E32"/>
    <w:pPr>
      <w:spacing w:after="120"/>
      <w:ind w:left="283"/>
    </w:pPr>
    <w:rPr>
      <w:sz w:val="16"/>
      <w:szCs w:val="16"/>
    </w:rPr>
  </w:style>
  <w:style w:type="character" w:customStyle="1" w:styleId="ProsttextChar">
    <w:name w:val="Prostý text Char"/>
    <w:link w:val="Prosttext"/>
    <w:locked/>
    <w:rsid w:val="00A01735"/>
    <w:rPr>
      <w:lang w:val="cs-CZ" w:eastAsia="cs-CZ"/>
    </w:rPr>
  </w:style>
  <w:style w:type="paragraph" w:styleId="Prosttext">
    <w:name w:val="Plain Text"/>
    <w:basedOn w:val="Normln"/>
    <w:link w:val="ProsttextChar"/>
    <w:rsid w:val="00A01735"/>
    <w:pPr>
      <w:spacing w:line="240" w:lineRule="atLeast"/>
      <w:jc w:val="both"/>
    </w:pPr>
    <w:rPr>
      <w:sz w:val="20"/>
      <w:szCs w:val="20"/>
    </w:rPr>
  </w:style>
  <w:style w:type="paragraph" w:styleId="Zkladntextodsazen">
    <w:name w:val="Body Text Indent"/>
    <w:basedOn w:val="Normln"/>
    <w:rsid w:val="00FF2F86"/>
    <w:pPr>
      <w:spacing w:after="120"/>
      <w:ind w:left="283"/>
    </w:pPr>
  </w:style>
  <w:style w:type="character" w:customStyle="1" w:styleId="ZpatChar">
    <w:name w:val="Zápatí Char"/>
    <w:link w:val="Zpat"/>
    <w:uiPriority w:val="99"/>
    <w:rsid w:val="005E1F13"/>
    <w:rPr>
      <w:sz w:val="24"/>
      <w:szCs w:val="24"/>
    </w:rPr>
  </w:style>
  <w:style w:type="character" w:styleId="Odkaznakoment">
    <w:name w:val="annotation reference"/>
    <w:rsid w:val="005B0BFA"/>
    <w:rPr>
      <w:sz w:val="16"/>
      <w:szCs w:val="16"/>
    </w:rPr>
  </w:style>
  <w:style w:type="paragraph" w:styleId="Textkomente">
    <w:name w:val="annotation text"/>
    <w:basedOn w:val="Normln"/>
    <w:link w:val="TextkomenteChar"/>
    <w:rsid w:val="005B0BFA"/>
    <w:rPr>
      <w:sz w:val="20"/>
      <w:szCs w:val="20"/>
    </w:rPr>
  </w:style>
  <w:style w:type="character" w:customStyle="1" w:styleId="TextkomenteChar">
    <w:name w:val="Text komentáře Char"/>
    <w:basedOn w:val="Standardnpsmoodstavce"/>
    <w:link w:val="Textkomente"/>
    <w:rsid w:val="005B0BFA"/>
  </w:style>
  <w:style w:type="paragraph" w:styleId="Pedmtkomente">
    <w:name w:val="annotation subject"/>
    <w:basedOn w:val="Textkomente"/>
    <w:next w:val="Textkomente"/>
    <w:link w:val="PedmtkomenteChar"/>
    <w:rsid w:val="005B0BFA"/>
    <w:rPr>
      <w:b/>
      <w:bCs/>
    </w:rPr>
  </w:style>
  <w:style w:type="character" w:customStyle="1" w:styleId="PedmtkomenteChar">
    <w:name w:val="Předmět komentáře Char"/>
    <w:link w:val="Pedmtkomente"/>
    <w:rsid w:val="005B0BFA"/>
    <w:rPr>
      <w:b/>
      <w:bCs/>
    </w:rPr>
  </w:style>
  <w:style w:type="character" w:customStyle="1" w:styleId="Nadpis7Char">
    <w:name w:val="Nadpis 7 Char"/>
    <w:link w:val="Nadpis7"/>
    <w:rsid w:val="00DD3A1A"/>
    <w:rPr>
      <w:rFonts w:ascii="Calibri" w:hAnsi="Calibri"/>
      <w:sz w:val="24"/>
      <w:szCs w:val="24"/>
    </w:rPr>
  </w:style>
  <w:style w:type="character" w:customStyle="1" w:styleId="Nadpis1Char">
    <w:name w:val="Nadpis 1 Char"/>
    <w:basedOn w:val="Standardnpsmoodstavce"/>
    <w:link w:val="Nadpis1"/>
    <w:rsid w:val="00C30FD6"/>
    <w:rPr>
      <w:color w:val="808080"/>
      <w:sz w:val="22"/>
      <w:szCs w:val="22"/>
      <w:u w:val="single"/>
    </w:rPr>
  </w:style>
  <w:style w:type="character" w:customStyle="1" w:styleId="Nadpis2Char">
    <w:name w:val="Nadpis 2 Char"/>
    <w:basedOn w:val="Standardnpsmoodstavce"/>
    <w:link w:val="Nadpis2"/>
    <w:rsid w:val="00C30FD6"/>
    <w:rPr>
      <w:rFonts w:ascii="Tahoma" w:hAnsi="Tahoma" w:cs="Tahoma"/>
      <w:u w:val="single"/>
    </w:rPr>
  </w:style>
  <w:style w:type="paragraph" w:styleId="Odstavecseseznamem">
    <w:name w:val="List Paragraph"/>
    <w:aliases w:val="Nad,List Paragraph,Odstavec cíl se seznamem,Odstavec se seznamem5,Odstavec_muj,Odrážky"/>
    <w:basedOn w:val="Normln"/>
    <w:link w:val="OdstavecseseznamemChar"/>
    <w:qFormat/>
    <w:rsid w:val="00354D3B"/>
    <w:pPr>
      <w:ind w:left="720"/>
      <w:contextualSpacing/>
    </w:pPr>
  </w:style>
  <w:style w:type="paragraph" w:styleId="FormtovanvHTML">
    <w:name w:val="HTML Preformatted"/>
    <w:basedOn w:val="Normln"/>
    <w:link w:val="FormtovanvHTMLChar"/>
    <w:uiPriority w:val="99"/>
    <w:unhideWhenUsed/>
    <w:rsid w:val="00A53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A53EC5"/>
    <w:rPr>
      <w:rFonts w:ascii="Courier New" w:hAnsi="Courier New" w:cs="Courier New"/>
    </w:rPr>
  </w:style>
  <w:style w:type="paragraph" w:styleId="Bezmezer">
    <w:name w:val="No Spacing"/>
    <w:link w:val="BezmezerChar"/>
    <w:uiPriority w:val="1"/>
    <w:qFormat/>
    <w:rsid w:val="008D52D1"/>
    <w:rPr>
      <w:rFonts w:ascii="Calibri" w:hAnsi="Calibri"/>
      <w:sz w:val="22"/>
      <w:szCs w:val="22"/>
      <w:lang w:eastAsia="en-US"/>
    </w:rPr>
  </w:style>
  <w:style w:type="character" w:customStyle="1" w:styleId="BezmezerChar">
    <w:name w:val="Bez mezer Char"/>
    <w:basedOn w:val="Standardnpsmoodstavce"/>
    <w:link w:val="Bezmezer"/>
    <w:uiPriority w:val="1"/>
    <w:rsid w:val="008D52D1"/>
    <w:rPr>
      <w:rFonts w:ascii="Calibri" w:hAnsi="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DC090F"/>
    <w:rPr>
      <w:sz w:val="24"/>
      <w:szCs w:val="24"/>
    </w:rPr>
  </w:style>
  <w:style w:type="paragraph" w:customStyle="1" w:styleId="rove1-slolnku">
    <w:name w:val="Úroveň 1 - číslo článku"/>
    <w:basedOn w:val="Odstavecseseznamem"/>
    <w:next w:val="Normln"/>
    <w:uiPriority w:val="99"/>
    <w:qFormat/>
    <w:rsid w:val="00BE56AC"/>
    <w:pPr>
      <w:keepNext/>
      <w:numPr>
        <w:numId w:val="13"/>
      </w:numPr>
      <w:tabs>
        <w:tab w:val="num" w:pos="360"/>
      </w:tabs>
      <w:spacing w:before="360" w:line="312" w:lineRule="auto"/>
      <w:ind w:left="720"/>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BE56AC"/>
    <w:pPr>
      <w:numPr>
        <w:ilvl w:val="1"/>
        <w:numId w:val="13"/>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BE56AC"/>
    <w:rPr>
      <w:rFonts w:ascii="Verdana" w:hAnsi="Verdana"/>
      <w:sz w:val="18"/>
      <w:szCs w:val="24"/>
    </w:rPr>
  </w:style>
  <w:style w:type="paragraph" w:customStyle="1" w:styleId="rove3-slovantext">
    <w:name w:val="Úroveň 3 - číslovaný text"/>
    <w:basedOn w:val="Odstavecseseznamem"/>
    <w:uiPriority w:val="99"/>
    <w:qFormat/>
    <w:rsid w:val="00BE56AC"/>
    <w:pPr>
      <w:numPr>
        <w:ilvl w:val="2"/>
        <w:numId w:val="13"/>
      </w:numPr>
      <w:tabs>
        <w:tab w:val="clear" w:pos="794"/>
        <w:tab w:val="num" w:pos="360"/>
      </w:tabs>
      <w:spacing w:before="120" w:after="120" w:line="312" w:lineRule="auto"/>
      <w:ind w:left="720" w:firstLine="0"/>
      <w:contextualSpacing w:val="0"/>
      <w:jc w:val="both"/>
    </w:pPr>
    <w:rPr>
      <w:rFonts w:ascii="Verdana" w:hAnsi="Verdana"/>
      <w:sz w:val="18"/>
    </w:rPr>
  </w:style>
  <w:style w:type="paragraph" w:customStyle="1" w:styleId="bbbbb">
    <w:name w:val="bbbbb"/>
    <w:basedOn w:val="Odstavecseseznamem"/>
    <w:link w:val="bbbbbChar"/>
    <w:qFormat/>
    <w:rsid w:val="00A03670"/>
    <w:pPr>
      <w:widowControl w:val="0"/>
      <w:numPr>
        <w:numId w:val="14"/>
      </w:numPr>
      <w:tabs>
        <w:tab w:val="left" w:pos="180"/>
      </w:tabs>
      <w:adjustRightInd w:val="0"/>
      <w:spacing w:before="120" w:after="240" w:line="288" w:lineRule="auto"/>
      <w:ind w:left="714" w:hanging="357"/>
      <w:contextualSpacing w:val="0"/>
      <w:jc w:val="both"/>
      <w:textAlignment w:val="baseline"/>
    </w:pPr>
    <w:rPr>
      <w:rFonts w:asciiTheme="minorHAnsi" w:eastAsiaTheme="minorHAnsi" w:hAnsiTheme="minorHAnsi" w:cstheme="minorBidi"/>
      <w:sz w:val="22"/>
      <w:szCs w:val="22"/>
      <w:lang w:eastAsia="en-US"/>
    </w:rPr>
  </w:style>
  <w:style w:type="character" w:customStyle="1" w:styleId="bbbbbChar">
    <w:name w:val="bbbbb Char"/>
    <w:basedOn w:val="Standardnpsmoodstavce"/>
    <w:link w:val="bbbbb"/>
    <w:rsid w:val="00A03670"/>
    <w:rPr>
      <w:rFonts w:asciiTheme="minorHAnsi" w:eastAsiaTheme="minorHAnsi" w:hAnsiTheme="minorHAnsi" w:cstheme="minorBidi"/>
      <w:sz w:val="22"/>
      <w:szCs w:val="22"/>
      <w:lang w:eastAsia="en-US"/>
    </w:rPr>
  </w:style>
  <w:style w:type="paragraph" w:styleId="Revize">
    <w:name w:val="Revision"/>
    <w:hidden/>
    <w:uiPriority w:val="99"/>
    <w:semiHidden/>
    <w:rsid w:val="008A23C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single" w:sz="6" w:space="0" w:color="8D9ECC"/>
            <w:bottom w:val="single" w:sz="6" w:space="0" w:color="8D9ECC"/>
            <w:right w:val="single" w:sz="6" w:space="0" w:color="8D9ECC"/>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413212786">
      <w:bodyDiv w:val="1"/>
      <w:marLeft w:val="0"/>
      <w:marRight w:val="0"/>
      <w:marTop w:val="0"/>
      <w:marBottom w:val="0"/>
      <w:divBdr>
        <w:top w:val="none" w:sz="0" w:space="0" w:color="auto"/>
        <w:left w:val="none" w:sz="0" w:space="0" w:color="auto"/>
        <w:bottom w:val="none" w:sz="0" w:space="0" w:color="auto"/>
        <w:right w:val="none" w:sz="0" w:space="0" w:color="auto"/>
      </w:divBdr>
    </w:div>
    <w:div w:id="855652061">
      <w:bodyDiv w:val="1"/>
      <w:marLeft w:val="0"/>
      <w:marRight w:val="0"/>
      <w:marTop w:val="0"/>
      <w:marBottom w:val="0"/>
      <w:divBdr>
        <w:top w:val="none" w:sz="0" w:space="0" w:color="auto"/>
        <w:left w:val="none" w:sz="0" w:space="0" w:color="auto"/>
        <w:bottom w:val="none" w:sz="0" w:space="0" w:color="auto"/>
        <w:right w:val="none" w:sz="0" w:space="0" w:color="auto"/>
      </w:divBdr>
    </w:div>
    <w:div w:id="1145581364">
      <w:bodyDiv w:val="1"/>
      <w:marLeft w:val="0"/>
      <w:marRight w:val="0"/>
      <w:marTop w:val="0"/>
      <w:marBottom w:val="0"/>
      <w:divBdr>
        <w:top w:val="none" w:sz="0" w:space="0" w:color="auto"/>
        <w:left w:val="none" w:sz="0" w:space="0" w:color="auto"/>
        <w:bottom w:val="none" w:sz="0" w:space="0" w:color="auto"/>
        <w:right w:val="none" w:sz="0" w:space="0" w:color="auto"/>
      </w:divBdr>
    </w:div>
    <w:div w:id="1145927700">
      <w:bodyDiv w:val="1"/>
      <w:marLeft w:val="0"/>
      <w:marRight w:val="0"/>
      <w:marTop w:val="0"/>
      <w:marBottom w:val="0"/>
      <w:divBdr>
        <w:top w:val="none" w:sz="0" w:space="0" w:color="auto"/>
        <w:left w:val="none" w:sz="0" w:space="0" w:color="auto"/>
        <w:bottom w:val="none" w:sz="0" w:space="0" w:color="auto"/>
        <w:right w:val="none" w:sz="0" w:space="0" w:color="auto"/>
      </w:divBdr>
    </w:div>
    <w:div w:id="1162816865">
      <w:bodyDiv w:val="1"/>
      <w:marLeft w:val="0"/>
      <w:marRight w:val="0"/>
      <w:marTop w:val="0"/>
      <w:marBottom w:val="0"/>
      <w:divBdr>
        <w:top w:val="none" w:sz="0" w:space="0" w:color="auto"/>
        <w:left w:val="none" w:sz="0" w:space="0" w:color="auto"/>
        <w:bottom w:val="none" w:sz="0" w:space="0" w:color="auto"/>
        <w:right w:val="none" w:sz="0" w:space="0" w:color="auto"/>
      </w:divBdr>
    </w:div>
    <w:div w:id="1626810555">
      <w:bodyDiv w:val="1"/>
      <w:marLeft w:val="0"/>
      <w:marRight w:val="0"/>
      <w:marTop w:val="0"/>
      <w:marBottom w:val="0"/>
      <w:divBdr>
        <w:top w:val="none" w:sz="0" w:space="0" w:color="auto"/>
        <w:left w:val="none" w:sz="0" w:space="0" w:color="auto"/>
        <w:bottom w:val="none" w:sz="0" w:space="0" w:color="auto"/>
        <w:right w:val="none" w:sz="0" w:space="0" w:color="auto"/>
      </w:divBdr>
    </w:div>
    <w:div w:id="211663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76269-0C40-422F-9B33-7480DB3F6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4343</Words>
  <Characters>25624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Váš dopis</vt:lpstr>
    </vt:vector>
  </TitlesOfParts>
  <Company>Holá, Janík, Samek, advokátní kancelář s.r.o.</Company>
  <LinksUpToDate>false</LinksUpToDate>
  <CharactersWithSpaces>29908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dc:title>
  <dc:creator>Kelman</dc:creator>
  <cp:lastModifiedBy>Jindřich Štěpánek</cp:lastModifiedBy>
  <cp:revision>2</cp:revision>
  <cp:lastPrinted>2013-03-08T08:45:00Z</cp:lastPrinted>
  <dcterms:created xsi:type="dcterms:W3CDTF">2022-02-17T07:32:00Z</dcterms:created>
  <dcterms:modified xsi:type="dcterms:W3CDTF">2022-02-17T07:32:00Z</dcterms:modified>
</cp:coreProperties>
</file>